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AC6" w:rsidRPr="00C17AC6" w:rsidRDefault="00C17AC6" w:rsidP="00C17AC6">
      <w:pPr>
        <w:spacing w:line="480" w:lineRule="atLeast"/>
        <w:textAlignment w:val="baseline"/>
        <w:outlineLvl w:val="0"/>
        <w:rPr>
          <w:rFonts w:ascii="Segoe UI" w:eastAsia="Times New Roman" w:hAnsi="Segoe UI" w:cs="Segoe UI"/>
          <w:kern w:val="36"/>
          <w:sz w:val="48"/>
          <w:szCs w:val="48"/>
          <w:lang w:eastAsia="ru-RU"/>
        </w:rPr>
      </w:pPr>
      <w:r w:rsidRPr="00C17AC6">
        <w:rPr>
          <w:rFonts w:ascii="Segoe UI" w:eastAsia="Times New Roman" w:hAnsi="Segoe UI" w:cs="Segoe UI"/>
          <w:kern w:val="36"/>
          <w:sz w:val="48"/>
          <w:szCs w:val="48"/>
          <w:lang w:eastAsia="ru-RU"/>
        </w:rPr>
        <w:t>Тест по обществознанию</w:t>
      </w:r>
      <w:proofErr w:type="gramStart"/>
      <w:r w:rsidRPr="00C17AC6">
        <w:rPr>
          <w:rFonts w:ascii="Segoe UI" w:eastAsia="Times New Roman" w:hAnsi="Segoe UI" w:cs="Segoe UI"/>
          <w:kern w:val="36"/>
          <w:sz w:val="48"/>
          <w:szCs w:val="48"/>
          <w:lang w:eastAsia="ru-RU"/>
        </w:rPr>
        <w:t xml:space="preserve"> Б</w:t>
      </w:r>
      <w:proofErr w:type="gramEnd"/>
      <w:r w:rsidRPr="00C17AC6">
        <w:rPr>
          <w:rFonts w:ascii="Segoe UI" w:eastAsia="Times New Roman" w:hAnsi="Segoe UI" w:cs="Segoe UI"/>
          <w:kern w:val="36"/>
          <w:sz w:val="48"/>
          <w:szCs w:val="48"/>
          <w:lang w:eastAsia="ru-RU"/>
        </w:rPr>
        <w:t>удь смелым 6 класс</w:t>
      </w:r>
    </w:p>
    <w:p w:rsidR="00C17AC6" w:rsidRPr="00C17AC6" w:rsidRDefault="00C17AC6" w:rsidP="00C17AC6">
      <w:pPr>
        <w:shd w:val="clear" w:color="auto" w:fill="FFFFFF"/>
        <w:spacing w:after="0" w:line="315" w:lineRule="atLeast"/>
        <w:textAlignment w:val="baseline"/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r w:rsidRPr="00C17AC6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Тест по обществознанию</w:t>
      </w:r>
      <w:proofErr w:type="gramStart"/>
      <w:r w:rsidRPr="00C17AC6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 xml:space="preserve"> Б</w:t>
      </w:r>
      <w:proofErr w:type="gramEnd"/>
      <w:r w:rsidRPr="00C17AC6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удь смелым для учащихся 6 класса с ответами. Тест содержит 2 варианта по 8 заданий и предназначен для проверки знаний по теме Нравственные основы жизни.</w:t>
      </w:r>
    </w:p>
    <w:p w:rsidR="00C17AC6" w:rsidRPr="00C17AC6" w:rsidRDefault="00C17AC6" w:rsidP="00C17AC6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ins w:id="0" w:author="Unknown"/>
          <w:rFonts w:ascii="Segoe UI" w:eastAsia="Times New Roman" w:hAnsi="Segoe UI" w:cs="Segoe UI"/>
          <w:color w:val="555555"/>
          <w:sz w:val="41"/>
          <w:szCs w:val="41"/>
          <w:lang w:eastAsia="ru-RU"/>
        </w:rPr>
      </w:pPr>
      <w:ins w:id="1" w:author="Unknown">
        <w:r w:rsidRPr="00C17AC6">
          <w:rPr>
            <w:rFonts w:ascii="Segoe UI" w:eastAsia="Times New Roman" w:hAnsi="Segoe UI" w:cs="Segoe UI"/>
            <w:color w:val="555555"/>
            <w:sz w:val="41"/>
            <w:szCs w:val="41"/>
            <w:lang w:eastAsia="ru-RU"/>
          </w:rPr>
          <w:t>1 вариант</w:t>
        </w:r>
      </w:ins>
    </w:p>
    <w:p w:rsidR="00C17AC6" w:rsidRPr="00C17AC6" w:rsidRDefault="00C17AC6" w:rsidP="00C17AC6">
      <w:pPr>
        <w:shd w:val="clear" w:color="auto" w:fill="FFFFFF"/>
        <w:spacing w:after="0" w:line="300" w:lineRule="atLeast"/>
        <w:textAlignment w:val="baseline"/>
        <w:rPr>
          <w:ins w:id="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" w:author="Unknown">
        <w:r w:rsidRPr="00C17AC6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1.</w:t>
        </w:r>
        <w:r w:rsidRPr="00C17AC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Укажите определение, которое показывает пользу страха. Страх </w:t>
        </w:r>
        <w:proofErr w:type="gramStart"/>
        <w:r w:rsidRPr="00C17AC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-э</w:t>
        </w:r>
        <w:proofErr w:type="gramEnd"/>
        <w:r w:rsidRPr="00C17AC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то</w:t>
        </w:r>
      </w:ins>
    </w:p>
    <w:p w:rsidR="00C17AC6" w:rsidRPr="00C17AC6" w:rsidRDefault="00C17AC6" w:rsidP="00C17AC6">
      <w:pPr>
        <w:shd w:val="clear" w:color="auto" w:fill="FFFFFF"/>
        <w:spacing w:after="390" w:line="300" w:lineRule="atLeast"/>
        <w:textAlignment w:val="baseline"/>
        <w:rPr>
          <w:ins w:id="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" w:author="Unknown">
        <w:r w:rsidRPr="00C17AC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эмоция, свойственная всем людям</w:t>
        </w:r>
        <w:r w:rsidRPr="00C17AC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фобия, которая может перерасти в болезнь</w:t>
        </w:r>
        <w:r w:rsidRPr="00C17AC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предупреждение об опасности</w:t>
        </w:r>
        <w:r w:rsidRPr="00C17AC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отрицательная эмоция</w:t>
        </w:r>
      </w:ins>
    </w:p>
    <w:p w:rsidR="00C17AC6" w:rsidRPr="00C17AC6" w:rsidRDefault="00C17AC6" w:rsidP="00C17AC6">
      <w:pPr>
        <w:shd w:val="clear" w:color="auto" w:fill="FFFFFF"/>
        <w:spacing w:after="0" w:line="300" w:lineRule="atLeast"/>
        <w:textAlignment w:val="baseline"/>
        <w:rPr>
          <w:ins w:id="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" w:author="Unknown">
        <w:r w:rsidRPr="00C17AC6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2.</w:t>
        </w:r>
        <w:r w:rsidRPr="00C17AC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Закончите предложение правильно.</w:t>
        </w:r>
      </w:ins>
    </w:p>
    <w:p w:rsidR="00C17AC6" w:rsidRPr="00C17AC6" w:rsidRDefault="00C17AC6" w:rsidP="00C17AC6">
      <w:pPr>
        <w:shd w:val="clear" w:color="auto" w:fill="FFFFFF"/>
        <w:spacing w:after="390" w:line="300" w:lineRule="atLeast"/>
        <w:textAlignment w:val="baseline"/>
        <w:rPr>
          <w:ins w:id="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9" w:author="Unknown">
        <w:r w:rsidRPr="00C17AC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Преодолеть страх</w:t>
        </w:r>
      </w:ins>
    </w:p>
    <w:p w:rsidR="00C17AC6" w:rsidRPr="00C17AC6" w:rsidRDefault="00C17AC6" w:rsidP="00C17AC6">
      <w:pPr>
        <w:shd w:val="clear" w:color="auto" w:fill="FFFFFF"/>
        <w:spacing w:after="390" w:line="300" w:lineRule="atLeast"/>
        <w:textAlignment w:val="baseline"/>
        <w:rPr>
          <w:ins w:id="1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1" w:author="Unknown">
        <w:r w:rsidRPr="00C17AC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можно, если понять его причину</w:t>
        </w:r>
        <w:r w:rsidRPr="00C17AC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невозможно, потому что это врожденное свойство</w:t>
        </w:r>
        <w:r w:rsidRPr="00C17AC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значит спрятаться от грозящей опасности</w:t>
        </w:r>
        <w:r w:rsidRPr="00C17AC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могут только герои</w:t>
        </w:r>
      </w:ins>
    </w:p>
    <w:p w:rsidR="00C17AC6" w:rsidRPr="00C17AC6" w:rsidRDefault="00C17AC6" w:rsidP="00C17AC6">
      <w:pPr>
        <w:shd w:val="clear" w:color="auto" w:fill="FFFFFF"/>
        <w:spacing w:after="0" w:line="300" w:lineRule="atLeast"/>
        <w:textAlignment w:val="baseline"/>
        <w:rPr>
          <w:ins w:id="1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3" w:author="Unknown">
        <w:r w:rsidRPr="00C17AC6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3.</w:t>
        </w:r>
        <w:r w:rsidRPr="00C17AC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Укажите позицию из </w:t>
        </w:r>
        <w:proofErr w:type="gramStart"/>
        <w:r w:rsidRPr="00C17AC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перечисленных</w:t>
        </w:r>
        <w:proofErr w:type="gramEnd"/>
        <w:r w:rsidRPr="00C17AC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ниже, которая обоб</w:t>
        </w:r>
        <w:r w:rsidRPr="00C17AC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щает приведенный перечень: малодушный, опасливый, пугливый.</w:t>
        </w:r>
      </w:ins>
    </w:p>
    <w:p w:rsidR="00C17AC6" w:rsidRPr="00C17AC6" w:rsidRDefault="00C17AC6" w:rsidP="00C17AC6">
      <w:pPr>
        <w:shd w:val="clear" w:color="auto" w:fill="FFFFFF"/>
        <w:spacing w:after="390" w:line="300" w:lineRule="atLeast"/>
        <w:textAlignment w:val="baseline"/>
        <w:rPr>
          <w:ins w:id="1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5" w:author="Unknown">
        <w:r w:rsidRPr="00C17AC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трусливый</w:t>
        </w:r>
        <w:r w:rsidRPr="00C17AC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задумчивый</w:t>
        </w:r>
        <w:r w:rsidRPr="00C17AC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глупый</w:t>
        </w:r>
        <w:r w:rsidRPr="00C17AC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скучный</w:t>
        </w:r>
      </w:ins>
    </w:p>
    <w:p w:rsidR="00C17AC6" w:rsidRPr="00C17AC6" w:rsidRDefault="00C17AC6" w:rsidP="00C17AC6">
      <w:pPr>
        <w:shd w:val="clear" w:color="auto" w:fill="FFFFFF"/>
        <w:spacing w:after="0" w:line="300" w:lineRule="atLeast"/>
        <w:textAlignment w:val="baseline"/>
        <w:rPr>
          <w:ins w:id="1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7" w:author="Unknown">
        <w:r w:rsidRPr="00C17AC6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4.</w:t>
        </w:r>
        <w:r w:rsidRPr="00C17AC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Пословица «Страх силу отнимает» означает, что</w:t>
        </w:r>
      </w:ins>
    </w:p>
    <w:p w:rsidR="00C17AC6" w:rsidRPr="00C17AC6" w:rsidRDefault="00C17AC6" w:rsidP="00C17AC6">
      <w:pPr>
        <w:shd w:val="clear" w:color="auto" w:fill="FFFFFF"/>
        <w:spacing w:after="390" w:line="300" w:lineRule="atLeast"/>
        <w:textAlignment w:val="baseline"/>
        <w:rPr>
          <w:ins w:id="1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9" w:author="Unknown">
        <w:r w:rsidRPr="00C17AC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испуганный человек всегда неправ</w:t>
        </w:r>
        <w:r w:rsidRPr="00C17AC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страх ослабляет человека</w:t>
        </w:r>
        <w:r w:rsidRPr="00C17AC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тот, кто испугался, становится сильнее</w:t>
        </w:r>
        <w:r w:rsidRPr="00C17AC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сильный человек ничего не боится</w:t>
        </w:r>
      </w:ins>
    </w:p>
    <w:p w:rsidR="00C17AC6" w:rsidRPr="00C17AC6" w:rsidRDefault="00C17AC6" w:rsidP="00C17AC6">
      <w:pPr>
        <w:shd w:val="clear" w:color="auto" w:fill="FFFFFF"/>
        <w:spacing w:after="0" w:line="300" w:lineRule="atLeast"/>
        <w:textAlignment w:val="baseline"/>
        <w:rPr>
          <w:ins w:id="2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1" w:author="Unknown">
        <w:r w:rsidRPr="00C17AC6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5.</w:t>
        </w:r>
        <w:r w:rsidRPr="00C17AC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Бесстрашие помогает в жизни, но не решает все пробле</w:t>
        </w:r>
        <w:r w:rsidRPr="00C17AC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мы — утверждает пословица</w:t>
        </w:r>
      </w:ins>
    </w:p>
    <w:p w:rsidR="00C17AC6" w:rsidRPr="00C17AC6" w:rsidRDefault="00C17AC6" w:rsidP="00C17AC6">
      <w:pPr>
        <w:shd w:val="clear" w:color="auto" w:fill="FFFFFF"/>
        <w:spacing w:after="390" w:line="300" w:lineRule="atLeast"/>
        <w:textAlignment w:val="baseline"/>
        <w:rPr>
          <w:ins w:id="2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3" w:author="Unknown">
        <w:r w:rsidRPr="00C17AC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Сражайся смело за родное дело</w:t>
        </w:r>
        <w:r w:rsidRPr="00C17AC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У страха глаза велики</w:t>
        </w:r>
        <w:r w:rsidRPr="00C17AC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C17AC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 xml:space="preserve">3) Не страшись, </w:t>
        </w:r>
        <w:proofErr w:type="gramStart"/>
        <w:r w:rsidRPr="00C17AC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до</w:t>
        </w:r>
        <w:proofErr w:type="gramEnd"/>
        <w:r w:rsidRPr="00C17AC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и не хвались</w:t>
        </w:r>
        <w:r w:rsidRPr="00C17AC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Важна смелость, да нужна и умелость</w:t>
        </w:r>
      </w:ins>
    </w:p>
    <w:p w:rsidR="00C17AC6" w:rsidRPr="00C17AC6" w:rsidRDefault="00C17AC6" w:rsidP="00C17AC6">
      <w:pPr>
        <w:shd w:val="clear" w:color="auto" w:fill="FFFFFF"/>
        <w:spacing w:after="0" w:line="300" w:lineRule="atLeast"/>
        <w:textAlignment w:val="baseline"/>
        <w:rPr>
          <w:ins w:id="2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5" w:author="Unknown">
        <w:r w:rsidRPr="00C17AC6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6.</w:t>
        </w:r>
        <w:r w:rsidRPr="00C17AC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 какой из приведённых ситуаций человек совершил сме</w:t>
        </w:r>
        <w:r w:rsidRPr="00C17AC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лый поступок?</w:t>
        </w:r>
      </w:ins>
    </w:p>
    <w:p w:rsidR="00C17AC6" w:rsidRPr="00C17AC6" w:rsidRDefault="00C17AC6" w:rsidP="00C17AC6">
      <w:pPr>
        <w:shd w:val="clear" w:color="auto" w:fill="FFFFFF"/>
        <w:spacing w:after="390" w:line="300" w:lineRule="atLeast"/>
        <w:textAlignment w:val="baseline"/>
        <w:rPr>
          <w:ins w:id="2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7" w:author="Unknown">
        <w:r w:rsidRPr="00C17AC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На тропинку в парке неожиданно выскочила собака. Ан</w:t>
        </w:r>
        <w:r w:rsidRPr="00C17AC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тон испугался и заслонил маленькую сестрёнку.</w:t>
        </w:r>
        <w:r w:rsidRPr="00C17AC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Соня боялась диктанта и подготовила шпаргалку.</w:t>
        </w:r>
        <w:r w:rsidRPr="00C17AC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Мама боялась опоздать на поезд и перевела часы на пят</w:t>
        </w:r>
        <w:r w:rsidRPr="00C17AC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надцать минут вперёд.</w:t>
        </w:r>
        <w:r w:rsidRPr="00C17AC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Олег и Полина боялись, что с последнего ряда им не уда</w:t>
        </w:r>
        <w:r w:rsidRPr="00C17AC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стся увидеть выступления артистов, и попросили роди</w:t>
        </w:r>
        <w:r w:rsidRPr="00C17AC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телей поменять билеты.</w:t>
        </w:r>
      </w:ins>
    </w:p>
    <w:p w:rsidR="00C17AC6" w:rsidRPr="00C17AC6" w:rsidRDefault="00C17AC6" w:rsidP="00C17AC6">
      <w:pPr>
        <w:shd w:val="clear" w:color="auto" w:fill="FFFFFF"/>
        <w:spacing w:after="0" w:line="300" w:lineRule="atLeast"/>
        <w:textAlignment w:val="baseline"/>
        <w:rPr>
          <w:ins w:id="2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9" w:author="Unknown">
        <w:r w:rsidRPr="00C17AC6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7.</w:t>
        </w:r>
        <w:r w:rsidRPr="00C17AC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Выберите правильные высказывания. Запишите цифры, под которыми они указаны.</w:t>
        </w:r>
      </w:ins>
    </w:p>
    <w:p w:rsidR="00C17AC6" w:rsidRPr="00C17AC6" w:rsidRDefault="00C17AC6" w:rsidP="00C17AC6">
      <w:pPr>
        <w:shd w:val="clear" w:color="auto" w:fill="FFFFFF"/>
        <w:spacing w:after="390" w:line="300" w:lineRule="atLeast"/>
        <w:textAlignment w:val="baseline"/>
        <w:rPr>
          <w:ins w:id="3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1" w:author="Unknown">
        <w:r w:rsidRPr="00C17AC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Воспитывая в себе смелость, человек противостоит злу.</w:t>
        </w:r>
        <w:r w:rsidRPr="00C17AC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Необходимость оказать помощь близким может сделать человека бесстрашным.</w:t>
        </w:r>
        <w:r w:rsidRPr="00C17AC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Проявить смелость в одиночку намного проще, чем на глазах у других людей.</w:t>
        </w:r>
        <w:r w:rsidRPr="00C17AC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Страх испытывают только слабые люди.</w:t>
        </w:r>
      </w:ins>
    </w:p>
    <w:p w:rsidR="00C17AC6" w:rsidRPr="00C17AC6" w:rsidRDefault="00C17AC6" w:rsidP="00C17AC6">
      <w:pPr>
        <w:shd w:val="clear" w:color="auto" w:fill="FFFFFF"/>
        <w:spacing w:after="0" w:line="300" w:lineRule="atLeast"/>
        <w:textAlignment w:val="baseline"/>
        <w:rPr>
          <w:ins w:id="3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3" w:author="Unknown">
        <w:r w:rsidRPr="00C17AC6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8.</w:t>
        </w:r>
        <w:r w:rsidRPr="00C17AC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Заполните пропуск в таблице.</w:t>
        </w:r>
      </w:ins>
    </w:p>
    <w:tbl>
      <w:tblPr>
        <w:tblW w:w="13500" w:type="dxa"/>
        <w:tblCellSpacing w:w="15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7"/>
        <w:gridCol w:w="12543"/>
      </w:tblGrid>
      <w:tr w:rsidR="00C17AC6" w:rsidRPr="00C17AC6" w:rsidTr="00C17AC6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C17AC6" w:rsidRPr="00C17AC6" w:rsidRDefault="00C17AC6" w:rsidP="00C17AC6">
            <w:pPr>
              <w:spacing w:after="0" w:line="300" w:lineRule="atLeast"/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</w:pPr>
            <w:r w:rsidRPr="00C17AC6">
              <w:rPr>
                <w:rFonts w:ascii="inherit" w:eastAsia="Times New Roman" w:hAnsi="inherit" w:cs="Segoe UI"/>
                <w:b/>
                <w:bCs/>
                <w:color w:val="555555"/>
                <w:sz w:val="26"/>
                <w:szCs w:val="26"/>
                <w:bdr w:val="none" w:sz="0" w:space="0" w:color="auto" w:frame="1"/>
                <w:lang w:eastAsia="ru-RU"/>
              </w:rPr>
              <w:t>Страх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C17AC6" w:rsidRPr="00C17AC6" w:rsidRDefault="00C17AC6" w:rsidP="00C17AC6">
            <w:pPr>
              <w:spacing w:after="0" w:line="300" w:lineRule="atLeast"/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</w:pPr>
            <w:r w:rsidRPr="00C17AC6"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  <w:t>Отрицательно окрашенная эмоция, которая возникает в ответ на опасность или угрозу</w:t>
            </w:r>
          </w:p>
        </w:tc>
      </w:tr>
      <w:tr w:rsidR="00C17AC6" w:rsidRPr="00C17AC6" w:rsidTr="00C17AC6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C17AC6" w:rsidRPr="00C17AC6" w:rsidRDefault="00C17AC6" w:rsidP="00C17AC6">
            <w:pPr>
              <w:spacing w:after="0" w:line="300" w:lineRule="atLeast"/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</w:pPr>
            <w:r w:rsidRPr="00C17AC6"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  <w:t>…..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C17AC6" w:rsidRPr="00C17AC6" w:rsidRDefault="00C17AC6" w:rsidP="00C17AC6">
            <w:pPr>
              <w:spacing w:after="0" w:line="300" w:lineRule="atLeast"/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</w:pPr>
            <w:r w:rsidRPr="00C17AC6"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  <w:t>Сопротивление страху, контроль над ним и способность принимать правильное решение, несмотря на страх</w:t>
            </w:r>
          </w:p>
        </w:tc>
      </w:tr>
    </w:tbl>
    <w:p w:rsidR="00C17AC6" w:rsidRPr="00C17AC6" w:rsidRDefault="00C17AC6" w:rsidP="00C17AC6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ins w:id="34" w:author="Unknown"/>
          <w:rFonts w:ascii="Segoe UI" w:eastAsia="Times New Roman" w:hAnsi="Segoe UI" w:cs="Segoe UI"/>
          <w:color w:val="555555"/>
          <w:sz w:val="41"/>
          <w:szCs w:val="41"/>
          <w:lang w:eastAsia="ru-RU"/>
        </w:rPr>
      </w:pPr>
      <w:ins w:id="35" w:author="Unknown">
        <w:r w:rsidRPr="00C17AC6">
          <w:rPr>
            <w:rFonts w:ascii="Segoe UI" w:eastAsia="Times New Roman" w:hAnsi="Segoe UI" w:cs="Segoe UI"/>
            <w:color w:val="555555"/>
            <w:sz w:val="41"/>
            <w:szCs w:val="41"/>
            <w:lang w:eastAsia="ru-RU"/>
          </w:rPr>
          <w:t>2 вариант</w:t>
        </w:r>
      </w:ins>
    </w:p>
    <w:p w:rsidR="00C17AC6" w:rsidRPr="00C17AC6" w:rsidRDefault="00C17AC6" w:rsidP="00C17AC6">
      <w:pPr>
        <w:shd w:val="clear" w:color="auto" w:fill="FFFFFF"/>
        <w:spacing w:after="0" w:line="300" w:lineRule="atLeast"/>
        <w:textAlignment w:val="baseline"/>
        <w:rPr>
          <w:ins w:id="3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7" w:author="Unknown">
        <w:r w:rsidRPr="00C17AC6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1.</w:t>
        </w:r>
        <w:r w:rsidRPr="00C17AC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Укажите определение, которое показывает пользу страха. Страх — это</w:t>
        </w:r>
      </w:ins>
    </w:p>
    <w:p w:rsidR="00C17AC6" w:rsidRPr="00C17AC6" w:rsidRDefault="00C17AC6" w:rsidP="00C17AC6">
      <w:pPr>
        <w:shd w:val="clear" w:color="auto" w:fill="FFFFFF"/>
        <w:spacing w:after="390" w:line="300" w:lineRule="atLeast"/>
        <w:textAlignment w:val="baseline"/>
        <w:rPr>
          <w:ins w:id="3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9" w:author="Unknown">
        <w:r w:rsidRPr="00C17AC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реакция, которая свойственна не только человеку, но и животным</w:t>
        </w:r>
        <w:r w:rsidRPr="00C17AC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ожидание неприятности</w:t>
        </w:r>
        <w:r w:rsidRPr="00C17AC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опасная эмоция</w:t>
        </w:r>
        <w:r w:rsidRPr="00C17AC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врождённая защитная реакция организма</w:t>
        </w:r>
      </w:ins>
    </w:p>
    <w:p w:rsidR="00C17AC6" w:rsidRPr="00C17AC6" w:rsidRDefault="00C17AC6" w:rsidP="00C17AC6">
      <w:pPr>
        <w:shd w:val="clear" w:color="auto" w:fill="FFFFFF"/>
        <w:spacing w:after="0" w:line="300" w:lineRule="atLeast"/>
        <w:textAlignment w:val="baseline"/>
        <w:rPr>
          <w:ins w:id="4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1" w:author="Unknown">
        <w:r w:rsidRPr="00C17AC6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2.</w:t>
        </w:r>
        <w:r w:rsidRPr="00C17AC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Закончите предложение правильно.</w:t>
        </w:r>
      </w:ins>
    </w:p>
    <w:p w:rsidR="00C17AC6" w:rsidRPr="00C17AC6" w:rsidRDefault="00C17AC6" w:rsidP="00C17AC6">
      <w:pPr>
        <w:shd w:val="clear" w:color="auto" w:fill="FFFFFF"/>
        <w:spacing w:after="390" w:line="300" w:lineRule="atLeast"/>
        <w:textAlignment w:val="baseline"/>
        <w:rPr>
          <w:ins w:id="4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3" w:author="Unknown">
        <w:r w:rsidRPr="00C17AC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Умение владеть собой в момент страха</w:t>
        </w:r>
      </w:ins>
    </w:p>
    <w:p w:rsidR="00C17AC6" w:rsidRPr="00C17AC6" w:rsidRDefault="00C17AC6" w:rsidP="00C17AC6">
      <w:pPr>
        <w:shd w:val="clear" w:color="auto" w:fill="FFFFFF"/>
        <w:spacing w:after="390" w:line="300" w:lineRule="atLeast"/>
        <w:textAlignment w:val="baseline"/>
        <w:rPr>
          <w:ins w:id="4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5" w:author="Unknown">
        <w:r w:rsidRPr="00C17AC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заставляет человека бежать от опасности</w:t>
        </w:r>
        <w:r w:rsidRPr="00C17AC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не приводит к добру</w:t>
        </w:r>
        <w:r w:rsidRPr="00C17AC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главное качество смелого человека</w:t>
        </w:r>
        <w:r w:rsidRPr="00C17AC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свойственно только героям</w:t>
        </w:r>
      </w:ins>
    </w:p>
    <w:p w:rsidR="00C17AC6" w:rsidRPr="00C17AC6" w:rsidRDefault="00C17AC6" w:rsidP="00C17AC6">
      <w:pPr>
        <w:shd w:val="clear" w:color="auto" w:fill="FFFFFF"/>
        <w:spacing w:after="0" w:line="300" w:lineRule="atLeast"/>
        <w:textAlignment w:val="baseline"/>
        <w:rPr>
          <w:ins w:id="4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7" w:author="Unknown">
        <w:r w:rsidRPr="00C17AC6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lastRenderedPageBreak/>
          <w:t>3.</w:t>
        </w:r>
        <w:r w:rsidRPr="00C17AC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Укажите позицию из </w:t>
        </w:r>
        <w:proofErr w:type="gramStart"/>
        <w:r w:rsidRPr="00C17AC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перечисленных</w:t>
        </w:r>
        <w:proofErr w:type="gramEnd"/>
        <w:r w:rsidRPr="00C17AC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ниже, которая </w:t>
        </w:r>
        <w:r w:rsidRPr="00C17AC6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обоб</w:t>
        </w:r>
        <w:r w:rsidRPr="00C17AC6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softHyphen/>
          <w:t>щает</w:t>
        </w:r>
        <w:r w:rsidRPr="00C17AC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приведенный перечень: отважный, безбоязненный, храбрый.</w:t>
        </w:r>
      </w:ins>
    </w:p>
    <w:p w:rsidR="00C17AC6" w:rsidRPr="00C17AC6" w:rsidRDefault="00C17AC6" w:rsidP="00C17AC6">
      <w:pPr>
        <w:shd w:val="clear" w:color="auto" w:fill="FFFFFF"/>
        <w:spacing w:after="390" w:line="300" w:lineRule="atLeast"/>
        <w:textAlignment w:val="baseline"/>
        <w:rPr>
          <w:ins w:id="4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9" w:author="Unknown">
        <w:r w:rsidRPr="00C17AC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навязчивый</w:t>
        </w:r>
        <w:r w:rsidRPr="00C17AC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смелый</w:t>
        </w:r>
        <w:r w:rsidRPr="00C17AC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настойчивый</w:t>
        </w:r>
        <w:r w:rsidRPr="00C17AC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дерзкий</w:t>
        </w:r>
      </w:ins>
    </w:p>
    <w:p w:rsidR="00C17AC6" w:rsidRPr="00C17AC6" w:rsidRDefault="00C17AC6" w:rsidP="00C17AC6">
      <w:pPr>
        <w:shd w:val="clear" w:color="auto" w:fill="FFFFFF"/>
        <w:spacing w:after="0" w:line="300" w:lineRule="atLeast"/>
        <w:textAlignment w:val="baseline"/>
        <w:rPr>
          <w:ins w:id="5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1" w:author="Unknown">
        <w:r w:rsidRPr="00C17AC6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4.</w:t>
        </w:r>
        <w:r w:rsidRPr="00C17AC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Пословица «Пуганая ворона куста боится» означает, что</w:t>
        </w:r>
      </w:ins>
    </w:p>
    <w:p w:rsidR="00C17AC6" w:rsidRPr="00C17AC6" w:rsidRDefault="00C17AC6" w:rsidP="00C17AC6">
      <w:pPr>
        <w:shd w:val="clear" w:color="auto" w:fill="FFFFFF"/>
        <w:spacing w:after="390" w:line="300" w:lineRule="atLeast"/>
        <w:textAlignment w:val="baseline"/>
        <w:rPr>
          <w:ins w:id="5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3" w:author="Unknown">
        <w:r w:rsidRPr="00C17AC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испуганный человек всегда неправ</w:t>
        </w:r>
        <w:r w:rsidRPr="00C17AC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страх ослабляет человека</w:t>
        </w:r>
        <w:r w:rsidRPr="00C17AC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тот, кто испугался, становится сильнее</w:t>
        </w:r>
        <w:r w:rsidRPr="00C17AC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сильный человек ничего не боится</w:t>
        </w:r>
      </w:ins>
    </w:p>
    <w:p w:rsidR="00C17AC6" w:rsidRPr="00C17AC6" w:rsidRDefault="00C17AC6" w:rsidP="00C17AC6">
      <w:pPr>
        <w:shd w:val="clear" w:color="auto" w:fill="FFFFFF"/>
        <w:spacing w:after="0" w:line="300" w:lineRule="atLeast"/>
        <w:textAlignment w:val="baseline"/>
        <w:rPr>
          <w:ins w:id="5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5" w:author="Unknown">
        <w:r w:rsidRPr="00C17AC6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5.</w:t>
        </w:r>
        <w:r w:rsidRPr="00C17AC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Страх может ослабить человека в момент опасности — утверждает пословица</w:t>
        </w:r>
      </w:ins>
    </w:p>
    <w:p w:rsidR="00C17AC6" w:rsidRPr="00C17AC6" w:rsidRDefault="00C17AC6" w:rsidP="00C17AC6">
      <w:pPr>
        <w:shd w:val="clear" w:color="auto" w:fill="FFFFFF"/>
        <w:spacing w:after="390" w:line="300" w:lineRule="atLeast"/>
        <w:textAlignment w:val="baseline"/>
        <w:rPr>
          <w:ins w:id="5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7" w:author="Unknown">
        <w:r w:rsidRPr="00C17AC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На всякую беду страха не напасёшься</w:t>
        </w:r>
        <w:r w:rsidRPr="00C17AC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Страх по пятам за неправдой ходит</w:t>
        </w:r>
        <w:r w:rsidRPr="00C17AC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Страх — первый помощник врага</w:t>
        </w:r>
        <w:r w:rsidRPr="00C17AC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Он сам своей тени боится</w:t>
        </w:r>
      </w:ins>
    </w:p>
    <w:p w:rsidR="00C17AC6" w:rsidRPr="00C17AC6" w:rsidRDefault="00C17AC6" w:rsidP="00C17AC6">
      <w:pPr>
        <w:shd w:val="clear" w:color="auto" w:fill="FFFFFF"/>
        <w:spacing w:after="0" w:line="300" w:lineRule="atLeast"/>
        <w:textAlignment w:val="baseline"/>
        <w:rPr>
          <w:ins w:id="5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9" w:author="Unknown">
        <w:r w:rsidRPr="00C17AC6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6.</w:t>
        </w:r>
        <w:r w:rsidRPr="00C17AC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 какой из приведённых ситуаций человек совершил сме</w:t>
        </w:r>
        <w:r w:rsidRPr="00C17AC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лый поступок?</w:t>
        </w:r>
      </w:ins>
    </w:p>
    <w:p w:rsidR="00C17AC6" w:rsidRPr="00C17AC6" w:rsidRDefault="00C17AC6" w:rsidP="00C17AC6">
      <w:pPr>
        <w:shd w:val="clear" w:color="auto" w:fill="FFFFFF"/>
        <w:spacing w:after="390" w:line="300" w:lineRule="atLeast"/>
        <w:textAlignment w:val="baseline"/>
        <w:rPr>
          <w:ins w:id="6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1" w:author="Unknown">
        <w:r w:rsidRPr="00C17AC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Катя боялась обгореть на солнце и надела панаму.</w:t>
        </w:r>
        <w:r w:rsidRPr="00C17AC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Наташа боялась, что поскользнётся, поэтому шла мед</w:t>
        </w:r>
        <w:r w:rsidRPr="00C17AC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ленно.</w:t>
        </w:r>
        <w:r w:rsidRPr="00C17AC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Первого сентября первоклассник Никита так боялся опоздать в школу, что разбудил родителей с восходом солнца.</w:t>
        </w:r>
        <w:r w:rsidRPr="00C17AC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Подросток испугался, когда увидел, что две девочки при</w:t>
        </w:r>
        <w:r w:rsidRPr="00C17AC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готовились перебегать дорогу на красный свет. Он схва</w:t>
        </w:r>
        <w:r w:rsidRPr="00C17AC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тил их за руки и заставил вернуться на тротуар.</w:t>
        </w:r>
      </w:ins>
    </w:p>
    <w:p w:rsidR="00C17AC6" w:rsidRPr="00C17AC6" w:rsidRDefault="00C17AC6" w:rsidP="00C17AC6">
      <w:pPr>
        <w:shd w:val="clear" w:color="auto" w:fill="FFFFFF"/>
        <w:spacing w:after="0" w:line="300" w:lineRule="atLeast"/>
        <w:textAlignment w:val="baseline"/>
        <w:rPr>
          <w:ins w:id="6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3" w:author="Unknown">
        <w:r w:rsidRPr="00C17AC6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7.</w:t>
        </w:r>
        <w:r w:rsidRPr="00C17AC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Выберите правильные высказывания. Запишите цифры, под которыми они указаны.</w:t>
        </w:r>
      </w:ins>
    </w:p>
    <w:p w:rsidR="00C17AC6" w:rsidRPr="00C17AC6" w:rsidRDefault="00C17AC6" w:rsidP="00C17AC6">
      <w:pPr>
        <w:shd w:val="clear" w:color="auto" w:fill="FFFFFF"/>
        <w:spacing w:after="390" w:line="300" w:lineRule="atLeast"/>
        <w:textAlignment w:val="baseline"/>
        <w:rPr>
          <w:ins w:id="6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5" w:author="Unknown">
        <w:r w:rsidRPr="00C17AC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Чтобы избавиться от страха, нужно понять его причины.</w:t>
        </w:r>
        <w:r w:rsidRPr="00C17AC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Смелые люди никогда ничего не боятся.</w:t>
        </w:r>
        <w:r w:rsidRPr="00C17AC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Сказать злу «нет» значит проявить смелость.</w:t>
        </w:r>
        <w:r w:rsidRPr="00C17AC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Страх бывает полезным.</w:t>
        </w:r>
      </w:ins>
    </w:p>
    <w:p w:rsidR="00C17AC6" w:rsidRPr="00C17AC6" w:rsidRDefault="00C17AC6" w:rsidP="00C17AC6">
      <w:pPr>
        <w:shd w:val="clear" w:color="auto" w:fill="FFFFFF"/>
        <w:spacing w:after="0" w:line="300" w:lineRule="atLeast"/>
        <w:textAlignment w:val="baseline"/>
        <w:rPr>
          <w:ins w:id="6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7" w:author="Unknown">
        <w:r w:rsidRPr="00C17AC6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8.</w:t>
        </w:r>
        <w:r w:rsidRPr="00C17AC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Заполните пропуск в таблице.</w:t>
        </w:r>
      </w:ins>
    </w:p>
    <w:tbl>
      <w:tblPr>
        <w:tblW w:w="13500" w:type="dxa"/>
        <w:tblCellSpacing w:w="15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98"/>
        <w:gridCol w:w="10402"/>
      </w:tblGrid>
      <w:tr w:rsidR="00C17AC6" w:rsidRPr="00C17AC6" w:rsidTr="00C17AC6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C17AC6" w:rsidRPr="00C17AC6" w:rsidRDefault="00C17AC6" w:rsidP="00C17AC6">
            <w:pPr>
              <w:spacing w:after="0" w:line="300" w:lineRule="atLeast"/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</w:pPr>
            <w:r w:rsidRPr="00C17AC6"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  <w:t>….. поступок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C17AC6" w:rsidRPr="00C17AC6" w:rsidRDefault="00C17AC6" w:rsidP="00C17AC6">
            <w:pPr>
              <w:spacing w:after="0" w:line="300" w:lineRule="atLeast"/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</w:pPr>
            <w:r w:rsidRPr="00C17AC6"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  <w:t>Отважное, решительное действие в критической обстановке, которое требует самопожертвования</w:t>
            </w:r>
          </w:p>
        </w:tc>
      </w:tr>
      <w:tr w:rsidR="00C17AC6" w:rsidRPr="00C17AC6" w:rsidTr="00C17AC6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C17AC6" w:rsidRPr="00C17AC6" w:rsidRDefault="00C17AC6" w:rsidP="00C17AC6">
            <w:pPr>
              <w:spacing w:after="0" w:line="300" w:lineRule="atLeast"/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</w:pPr>
            <w:r w:rsidRPr="00C17AC6">
              <w:rPr>
                <w:rFonts w:ascii="inherit" w:eastAsia="Times New Roman" w:hAnsi="inherit" w:cs="Segoe UI"/>
                <w:b/>
                <w:bCs/>
                <w:color w:val="555555"/>
                <w:sz w:val="26"/>
                <w:szCs w:val="26"/>
                <w:bdr w:val="none" w:sz="0" w:space="0" w:color="auto" w:frame="1"/>
                <w:lang w:eastAsia="ru-RU"/>
              </w:rPr>
              <w:t xml:space="preserve">Мужественный </w:t>
            </w:r>
            <w:r w:rsidRPr="00C17AC6">
              <w:rPr>
                <w:rFonts w:ascii="inherit" w:eastAsia="Times New Roman" w:hAnsi="inherit" w:cs="Segoe UI"/>
                <w:b/>
                <w:bCs/>
                <w:color w:val="555555"/>
                <w:sz w:val="26"/>
                <w:szCs w:val="26"/>
                <w:bdr w:val="none" w:sz="0" w:space="0" w:color="auto" w:frame="1"/>
                <w:lang w:eastAsia="ru-RU"/>
              </w:rPr>
              <w:lastRenderedPageBreak/>
              <w:t>поступок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C17AC6" w:rsidRPr="00C17AC6" w:rsidRDefault="00C17AC6" w:rsidP="00C17AC6">
            <w:pPr>
              <w:spacing w:after="0" w:line="300" w:lineRule="atLeast"/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</w:pPr>
            <w:r w:rsidRPr="00C17AC6"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  <w:lastRenderedPageBreak/>
              <w:t>Осознанное действие, которое требует преодолеть страх</w:t>
            </w:r>
          </w:p>
        </w:tc>
      </w:tr>
    </w:tbl>
    <w:p w:rsidR="00C17AC6" w:rsidRPr="00C17AC6" w:rsidRDefault="00C17AC6" w:rsidP="00C17AC6">
      <w:pPr>
        <w:pBdr>
          <w:left w:val="single" w:sz="48" w:space="15" w:color="A7D165"/>
          <w:right w:val="single" w:sz="48" w:space="15" w:color="A7D165"/>
        </w:pBdr>
        <w:shd w:val="clear" w:color="auto" w:fill="FFFFFF"/>
        <w:spacing w:after="0" w:line="300" w:lineRule="atLeast"/>
        <w:textAlignment w:val="baseline"/>
        <w:rPr>
          <w:ins w:id="6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9" w:author="Unknown">
        <w:r w:rsidRPr="00C17AC6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lastRenderedPageBreak/>
          <w:t>Ответы на тест по обществознанию</w:t>
        </w:r>
        <w:proofErr w:type="gramStart"/>
        <w:r w:rsidRPr="00C17AC6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 xml:space="preserve"> Б</w:t>
        </w:r>
        <w:proofErr w:type="gramEnd"/>
        <w:r w:rsidRPr="00C17AC6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удь смелым</w:t>
        </w:r>
        <w:r w:rsidRPr="00C17AC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C17AC6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1 вариант</w:t>
        </w:r>
        <w:r w:rsidRPr="00C17AC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1-3</w:t>
        </w:r>
        <w:r w:rsidRPr="00C17AC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2-1</w:t>
        </w:r>
        <w:r w:rsidRPr="00C17AC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3-1</w:t>
        </w:r>
        <w:r w:rsidRPr="00C17AC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4-2</w:t>
        </w:r>
        <w:r w:rsidRPr="00C17AC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5-4</w:t>
        </w:r>
        <w:r w:rsidRPr="00C17AC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6-1</w:t>
        </w:r>
        <w:r w:rsidRPr="00C17AC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7-12</w:t>
        </w:r>
        <w:r w:rsidRPr="00C17AC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8-храбрость (смелость)</w:t>
        </w:r>
        <w:r w:rsidRPr="00C17AC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C17AC6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2 вариант</w:t>
        </w:r>
        <w:r w:rsidRPr="00C17AC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1-4</w:t>
        </w:r>
        <w:r w:rsidRPr="00C17AC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2-3</w:t>
        </w:r>
        <w:r w:rsidRPr="00C17AC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3-2</w:t>
        </w:r>
        <w:r w:rsidRPr="00C17AC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4-2</w:t>
        </w:r>
        <w:r w:rsidRPr="00C17AC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5-3</w:t>
        </w:r>
        <w:r w:rsidRPr="00C17AC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6-4</w:t>
        </w:r>
        <w:r w:rsidRPr="00C17AC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7-134</w:t>
        </w:r>
        <w:r w:rsidRPr="00C17AC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8-героический</w:t>
        </w:r>
      </w:ins>
    </w:p>
    <w:p w:rsidR="00DD5148" w:rsidRDefault="00DD5148">
      <w:bookmarkStart w:id="70" w:name="_GoBack"/>
      <w:bookmarkEnd w:id="70"/>
    </w:p>
    <w:sectPr w:rsidR="00DD51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DD6"/>
    <w:rsid w:val="00C17AC6"/>
    <w:rsid w:val="00DD5148"/>
    <w:rsid w:val="00E32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17AC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17AC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17AC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17AC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C17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17AC6"/>
  </w:style>
  <w:style w:type="paragraph" w:styleId="a3">
    <w:name w:val="Normal (Web)"/>
    <w:basedOn w:val="a"/>
    <w:uiPriority w:val="99"/>
    <w:semiHidden/>
    <w:unhideWhenUsed/>
    <w:rsid w:val="00C17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17AC6"/>
    <w:rPr>
      <w:b/>
      <w:bCs/>
    </w:rPr>
  </w:style>
  <w:style w:type="paragraph" w:customStyle="1" w:styleId="sertxt">
    <w:name w:val="sertxt"/>
    <w:basedOn w:val="a"/>
    <w:rsid w:val="00C17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17AC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17AC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17AC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17AC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C17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17AC6"/>
  </w:style>
  <w:style w:type="paragraph" w:styleId="a3">
    <w:name w:val="Normal (Web)"/>
    <w:basedOn w:val="a"/>
    <w:uiPriority w:val="99"/>
    <w:semiHidden/>
    <w:unhideWhenUsed/>
    <w:rsid w:val="00C17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17AC6"/>
    <w:rPr>
      <w:b/>
      <w:bCs/>
    </w:rPr>
  </w:style>
  <w:style w:type="paragraph" w:customStyle="1" w:styleId="sertxt">
    <w:name w:val="sertxt"/>
    <w:basedOn w:val="a"/>
    <w:rsid w:val="00C17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88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63079">
          <w:marLeft w:val="0"/>
          <w:marRight w:val="0"/>
          <w:marTop w:val="6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43998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single" w:sz="12" w:space="11" w:color="F5F5F5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639</Words>
  <Characters>3643</Characters>
  <Application>Microsoft Office Word</Application>
  <DocSecurity>0</DocSecurity>
  <Lines>30</Lines>
  <Paragraphs>8</Paragraphs>
  <ScaleCrop>false</ScaleCrop>
  <Company/>
  <LinksUpToDate>false</LinksUpToDate>
  <CharactersWithSpaces>4274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КАЛИМАТ</dc:creator>
  <cp:keywords/>
  <dc:description/>
  <cp:lastModifiedBy>КАЛИМАТ</cp:lastModifiedBy>
  <cp:revision>3</cp:revision>
  <dcterms:created xsi:type="dcterms:W3CDTF">2019-02-07T06:58:00Z</dcterms:created>
  <dcterms:modified xsi:type="dcterms:W3CDTF">2019-02-07T06:58:00Z</dcterms:modified>
</cp:coreProperties>
</file>