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AFE" w:rsidRPr="009E2AFE" w:rsidRDefault="009E2AFE" w:rsidP="009E2AFE">
      <w:pPr>
        <w:spacing w:line="480" w:lineRule="atLeast"/>
        <w:textAlignment w:val="baseline"/>
        <w:outlineLvl w:val="0"/>
        <w:rPr>
          <w:rFonts w:ascii="Segoe UI" w:eastAsia="Times New Roman" w:hAnsi="Segoe UI" w:cs="Segoe UI"/>
          <w:kern w:val="36"/>
          <w:sz w:val="48"/>
          <w:szCs w:val="48"/>
          <w:lang w:eastAsia="ru-RU"/>
        </w:rPr>
      </w:pPr>
      <w:r w:rsidRPr="009E2AFE">
        <w:rPr>
          <w:rFonts w:ascii="Segoe UI" w:eastAsia="Times New Roman" w:hAnsi="Segoe UI" w:cs="Segoe UI"/>
          <w:kern w:val="36"/>
          <w:sz w:val="48"/>
          <w:szCs w:val="48"/>
          <w:lang w:eastAsia="ru-RU"/>
        </w:rPr>
        <w:t>Тест по истории Нужна ли нам единая и неделимая Италия 8 класс</w:t>
      </w:r>
    </w:p>
    <w:p w:rsidR="009E2AFE" w:rsidRPr="009E2AFE" w:rsidRDefault="009E2AFE" w:rsidP="009E2AFE">
      <w:pPr>
        <w:shd w:val="clear" w:color="auto" w:fill="FFFFFF"/>
        <w:spacing w:after="0" w:line="315" w:lineRule="atLeast"/>
        <w:textAlignment w:val="baseline"/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r w:rsidRPr="009E2AFE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Тест по истории Нужна ли нам единая и неделимая Италия для учащихся 8 класса с ответами. Те</w:t>
      </w:r>
      <w:proofErr w:type="gramStart"/>
      <w:r w:rsidRPr="009E2AFE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ст вкл</w:t>
      </w:r>
      <w:proofErr w:type="gramEnd"/>
      <w:r w:rsidRPr="009E2AFE">
        <w:rPr>
          <w:rFonts w:ascii="Segoe UI" w:eastAsia="Times New Roman" w:hAnsi="Segoe UI" w:cs="Segoe UI"/>
          <w:color w:val="555555"/>
          <w:sz w:val="30"/>
          <w:szCs w:val="30"/>
          <w:lang w:eastAsia="ru-RU"/>
        </w:rPr>
        <w:t>ючает в себя 2 варианта, в каждом варианте по 8 заданий.</w:t>
      </w:r>
    </w:p>
    <w:p w:rsidR="009E2AFE" w:rsidRPr="009E2AFE" w:rsidRDefault="009E2AFE" w:rsidP="009E2AFE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1" w:author="Unknown">
        <w:r w:rsidRPr="009E2AFE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1 вариант</w:t>
        </w:r>
      </w:ins>
    </w:p>
    <w:p w:rsidR="009E2AFE" w:rsidRPr="009E2AFE" w:rsidRDefault="009E2AFE" w:rsidP="009E2AFE">
      <w:pPr>
        <w:shd w:val="clear" w:color="auto" w:fill="FFFFFF"/>
        <w:spacing w:after="0" w:line="300" w:lineRule="atLeast"/>
        <w:textAlignment w:val="baseline"/>
        <w:rPr>
          <w:ins w:id="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" w:author="Unknown">
        <w:r w:rsidRPr="009E2AF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 решениям Венского конгресса</w:t>
        </w:r>
      </w:ins>
    </w:p>
    <w:p w:rsidR="009E2AFE" w:rsidRPr="009E2AFE" w:rsidRDefault="009E2AFE" w:rsidP="009E2AFE">
      <w:pPr>
        <w:shd w:val="clear" w:color="auto" w:fill="FFFFFF"/>
        <w:spacing w:after="390" w:line="300" w:lineRule="atLeast"/>
        <w:textAlignment w:val="baseline"/>
        <w:rPr>
          <w:ins w:id="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" w:author="Unknown"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Италия была присоединена к Австро-Венгрии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 итальянских княжествах введено самоуправление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proofErr w:type="gramStart"/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3) </w:t>
        </w:r>
        <w:proofErr w:type="gramEnd"/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Италия раздроблена на 8 королевств и герцогств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Ломбардская и Венецианская области получили права автономий</w:t>
        </w:r>
      </w:ins>
    </w:p>
    <w:p w:rsidR="009E2AFE" w:rsidRPr="009E2AFE" w:rsidRDefault="009E2AFE" w:rsidP="009E2AFE">
      <w:pPr>
        <w:shd w:val="clear" w:color="auto" w:fill="FFFFFF"/>
        <w:spacing w:after="0" w:line="300" w:lineRule="atLeast"/>
        <w:textAlignment w:val="baseline"/>
        <w:rPr>
          <w:ins w:id="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" w:author="Unknown">
        <w:r w:rsidRPr="009E2AF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Крестьяне итальянских княжеств получали земли в аренду </w:t>
        </w:r>
        <w:proofErr w:type="gramStart"/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за</w:t>
        </w:r>
        <w:proofErr w:type="gramEnd"/>
      </w:ins>
    </w:p>
    <w:p w:rsidR="009E2AFE" w:rsidRPr="009E2AFE" w:rsidRDefault="009E2AFE" w:rsidP="009E2AFE">
      <w:pPr>
        <w:shd w:val="clear" w:color="auto" w:fill="FFFFFF"/>
        <w:spacing w:after="390" w:line="300" w:lineRule="atLeast"/>
        <w:textAlignment w:val="baseline"/>
        <w:rPr>
          <w:ins w:id="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9" w:author="Unknown"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испольщину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натуральный оброк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денежный оброк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треть урожая</w:t>
        </w:r>
      </w:ins>
    </w:p>
    <w:p w:rsidR="009E2AFE" w:rsidRPr="009E2AFE" w:rsidRDefault="009E2AFE" w:rsidP="009E2AFE">
      <w:pPr>
        <w:shd w:val="clear" w:color="auto" w:fill="FFFFFF"/>
        <w:spacing w:after="0" w:line="300" w:lineRule="atLeast"/>
        <w:textAlignment w:val="baseline"/>
        <w:rPr>
          <w:ins w:id="1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1" w:author="Unknown">
        <w:r w:rsidRPr="009E2AF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Тайные общества революционеров в Италии получили на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звание</w:t>
        </w:r>
      </w:ins>
    </w:p>
    <w:p w:rsidR="009E2AFE" w:rsidRPr="009E2AFE" w:rsidRDefault="009E2AFE" w:rsidP="009E2AFE">
      <w:pPr>
        <w:shd w:val="clear" w:color="auto" w:fill="FFFFFF"/>
        <w:spacing w:after="390" w:line="300" w:lineRule="atLeast"/>
        <w:textAlignment w:val="baseline"/>
        <w:rPr>
          <w:ins w:id="1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3" w:author="Unknown"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карбонариев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бланкистов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жирондистов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роялистов</w:t>
        </w:r>
      </w:ins>
    </w:p>
    <w:p w:rsidR="009E2AFE" w:rsidRPr="009E2AFE" w:rsidRDefault="009E2AFE" w:rsidP="009E2AFE">
      <w:pPr>
        <w:shd w:val="clear" w:color="auto" w:fill="FFFFFF"/>
        <w:spacing w:after="0" w:line="300" w:lineRule="atLeast"/>
        <w:textAlignment w:val="baseline"/>
        <w:rPr>
          <w:ins w:id="1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5" w:author="Unknown">
        <w:r w:rsidRPr="009E2AF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Началом революции в итальянских княжествах считается восстание 1848 г. </w:t>
        </w:r>
        <w:proofErr w:type="gramStart"/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</w:t>
        </w:r>
        <w:proofErr w:type="gramEnd"/>
      </w:ins>
    </w:p>
    <w:p w:rsidR="009E2AFE" w:rsidRPr="009E2AFE" w:rsidRDefault="009E2AFE" w:rsidP="009E2AFE">
      <w:pPr>
        <w:shd w:val="clear" w:color="auto" w:fill="FFFFFF"/>
        <w:spacing w:after="390" w:line="300" w:lineRule="atLeast"/>
        <w:textAlignment w:val="baseline"/>
        <w:rPr>
          <w:ins w:id="1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7" w:author="Unknown"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1) </w:t>
        </w:r>
        <w:proofErr w:type="gramStart"/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Милане</w:t>
        </w:r>
        <w:proofErr w:type="gramEnd"/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Палермо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Венеции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Риме</w:t>
        </w:r>
      </w:ins>
    </w:p>
    <w:p w:rsidR="009E2AFE" w:rsidRPr="009E2AFE" w:rsidRDefault="009E2AFE" w:rsidP="009E2AFE">
      <w:pPr>
        <w:shd w:val="clear" w:color="auto" w:fill="FFFFFF"/>
        <w:spacing w:after="0" w:line="300" w:lineRule="atLeast"/>
        <w:textAlignment w:val="baseline"/>
        <w:rPr>
          <w:ins w:id="1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19" w:author="Unknown">
        <w:r w:rsidRPr="009E2AF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Римских повстанцев в 1848 г. возглавил</w:t>
        </w:r>
      </w:ins>
    </w:p>
    <w:p w:rsidR="009E2AFE" w:rsidRPr="009E2AFE" w:rsidRDefault="009E2AFE" w:rsidP="009E2AFE">
      <w:pPr>
        <w:shd w:val="clear" w:color="auto" w:fill="FFFFFF"/>
        <w:spacing w:after="390" w:line="300" w:lineRule="atLeast"/>
        <w:textAlignment w:val="baseline"/>
        <w:rPr>
          <w:ins w:id="2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1" w:author="Unknown"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король Пьемонта Карл Альберт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2) </w:t>
        </w:r>
        <w:proofErr w:type="spellStart"/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Камилло</w:t>
        </w:r>
        <w:proofErr w:type="spellEnd"/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</w:t>
        </w:r>
        <w:proofErr w:type="spellStart"/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Кавур</w:t>
        </w:r>
        <w:proofErr w:type="spellEnd"/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Джузеппе Мадзини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Джузеппе Гарибальди</w:t>
        </w:r>
      </w:ins>
    </w:p>
    <w:p w:rsidR="009E2AFE" w:rsidRPr="009E2AFE" w:rsidRDefault="009E2AFE" w:rsidP="009E2AFE">
      <w:pPr>
        <w:shd w:val="clear" w:color="auto" w:fill="FFFFFF"/>
        <w:spacing w:after="0" w:line="300" w:lineRule="atLeast"/>
        <w:textAlignment w:val="baseline"/>
        <w:rPr>
          <w:ins w:id="2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3" w:author="Unknown">
        <w:r w:rsidRPr="009E2AF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lastRenderedPageBreak/>
          <w:t>6.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Единственное государство, в котором после поражения революции сохранилась конституционная монархия, — это</w:t>
        </w:r>
      </w:ins>
    </w:p>
    <w:p w:rsidR="009E2AFE" w:rsidRPr="009E2AFE" w:rsidRDefault="009E2AFE" w:rsidP="009E2AFE">
      <w:pPr>
        <w:shd w:val="clear" w:color="auto" w:fill="FFFFFF"/>
        <w:spacing w:after="390" w:line="300" w:lineRule="atLeast"/>
        <w:textAlignment w:val="baseline"/>
        <w:rPr>
          <w:ins w:id="2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5" w:author="Unknown"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Венеция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Рим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Пьемонт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Неаполь</w:t>
        </w:r>
      </w:ins>
    </w:p>
    <w:p w:rsidR="009E2AFE" w:rsidRPr="009E2AFE" w:rsidRDefault="009E2AFE" w:rsidP="009E2AFE">
      <w:pPr>
        <w:shd w:val="clear" w:color="auto" w:fill="FFFFFF"/>
        <w:spacing w:after="0" w:line="300" w:lineRule="atLeast"/>
        <w:textAlignment w:val="baseline"/>
        <w:rPr>
          <w:ins w:id="2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7" w:author="Unknown">
        <w:r w:rsidRPr="009E2AF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 условиям мирного договора 1859 г.</w:t>
        </w:r>
      </w:ins>
    </w:p>
    <w:p w:rsidR="009E2AFE" w:rsidRPr="009E2AFE" w:rsidRDefault="009E2AFE" w:rsidP="009E2AFE">
      <w:pPr>
        <w:shd w:val="clear" w:color="auto" w:fill="FFFFFF"/>
        <w:spacing w:after="390" w:line="300" w:lineRule="atLeast"/>
        <w:textAlignment w:val="baseline"/>
        <w:rPr>
          <w:ins w:id="2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29" w:author="Unknown"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Австрия уступала Франции Ломбардию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Венеция становилась независимой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Пармская область передавалась Австрии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Папская область становилась частью Рима</w:t>
        </w:r>
      </w:ins>
    </w:p>
    <w:p w:rsidR="009E2AFE" w:rsidRPr="009E2AFE" w:rsidRDefault="009E2AFE" w:rsidP="009E2AFE">
      <w:pPr>
        <w:shd w:val="clear" w:color="auto" w:fill="FFFFFF"/>
        <w:spacing w:after="0" w:line="300" w:lineRule="atLeast"/>
        <w:textAlignment w:val="baseline"/>
        <w:rPr>
          <w:ins w:id="3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1" w:author="Unknown">
        <w:r w:rsidRPr="009E2AF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событиями и датами истории Италии.</w:t>
        </w:r>
      </w:ins>
    </w:p>
    <w:p w:rsidR="009E2AFE" w:rsidRPr="009E2AFE" w:rsidRDefault="009E2AFE" w:rsidP="009E2AFE">
      <w:pPr>
        <w:shd w:val="clear" w:color="auto" w:fill="FFFFFF"/>
        <w:spacing w:after="390" w:line="315" w:lineRule="atLeast"/>
        <w:textAlignment w:val="baseline"/>
        <w:rPr>
          <w:ins w:id="3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33" w:author="Unknown">
        <w:r w:rsidRPr="009E2AFE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События</w:t>
        </w:r>
      </w:ins>
    </w:p>
    <w:p w:rsidR="009E2AFE" w:rsidRPr="009E2AFE" w:rsidRDefault="009E2AFE" w:rsidP="009E2AFE">
      <w:pPr>
        <w:shd w:val="clear" w:color="auto" w:fill="FFFFFF"/>
        <w:spacing w:after="390" w:line="300" w:lineRule="atLeast"/>
        <w:textAlignment w:val="baseline"/>
        <w:rPr>
          <w:ins w:id="3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5" w:author="Unknown"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восстание в Палермо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восстание в Риме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В) битва при </w:t>
        </w:r>
        <w:proofErr w:type="spellStart"/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Мадженто</w:t>
        </w:r>
        <w:proofErr w:type="spellEnd"/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Г) битва при </w:t>
        </w:r>
        <w:proofErr w:type="spellStart"/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Калатафими</w:t>
        </w:r>
        <w:proofErr w:type="spellEnd"/>
      </w:ins>
    </w:p>
    <w:p w:rsidR="009E2AFE" w:rsidRPr="009E2AFE" w:rsidRDefault="009E2AFE" w:rsidP="009E2AFE">
      <w:pPr>
        <w:shd w:val="clear" w:color="auto" w:fill="FFFFFF"/>
        <w:spacing w:after="390" w:line="315" w:lineRule="atLeast"/>
        <w:textAlignment w:val="baseline"/>
        <w:rPr>
          <w:ins w:id="3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37" w:author="Unknown">
        <w:r w:rsidRPr="009E2AFE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Даты</w:t>
        </w:r>
      </w:ins>
    </w:p>
    <w:p w:rsidR="009E2AFE" w:rsidRPr="009E2AFE" w:rsidRDefault="009E2AFE" w:rsidP="009E2AFE">
      <w:pPr>
        <w:shd w:val="clear" w:color="auto" w:fill="FFFFFF"/>
        <w:spacing w:after="390" w:line="300" w:lineRule="atLeast"/>
        <w:textAlignment w:val="baseline"/>
        <w:rPr>
          <w:ins w:id="3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39" w:author="Unknown"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1860 г.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1859 г.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1849 г.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1848 г.</w:t>
        </w:r>
      </w:ins>
    </w:p>
    <w:p w:rsidR="009E2AFE" w:rsidRPr="009E2AFE" w:rsidRDefault="009E2AFE" w:rsidP="009E2AFE">
      <w:pPr>
        <w:shd w:val="clear" w:color="auto" w:fill="FFFFFF"/>
        <w:spacing w:after="390" w:line="420" w:lineRule="atLeast"/>
        <w:jc w:val="center"/>
        <w:textAlignment w:val="baseline"/>
        <w:outlineLvl w:val="1"/>
        <w:rPr>
          <w:ins w:id="40" w:author="Unknown"/>
          <w:rFonts w:ascii="Segoe UI" w:eastAsia="Times New Roman" w:hAnsi="Segoe UI" w:cs="Segoe UI"/>
          <w:color w:val="555555"/>
          <w:sz w:val="41"/>
          <w:szCs w:val="41"/>
          <w:lang w:eastAsia="ru-RU"/>
        </w:rPr>
      </w:pPr>
      <w:ins w:id="41" w:author="Unknown">
        <w:r w:rsidRPr="009E2AFE">
          <w:rPr>
            <w:rFonts w:ascii="Segoe UI" w:eastAsia="Times New Roman" w:hAnsi="Segoe UI" w:cs="Segoe UI"/>
            <w:color w:val="555555"/>
            <w:sz w:val="41"/>
            <w:szCs w:val="41"/>
            <w:lang w:eastAsia="ru-RU"/>
          </w:rPr>
          <w:t>2 вариант</w:t>
        </w:r>
      </w:ins>
    </w:p>
    <w:p w:rsidR="009E2AFE" w:rsidRPr="009E2AFE" w:rsidRDefault="009E2AFE" w:rsidP="009E2AFE">
      <w:pPr>
        <w:shd w:val="clear" w:color="auto" w:fill="FFFFFF"/>
        <w:spacing w:after="0" w:line="300" w:lineRule="atLeast"/>
        <w:textAlignment w:val="baseline"/>
        <w:rPr>
          <w:ins w:id="4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3" w:author="Unknown">
        <w:r w:rsidRPr="009E2AF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1.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После поражения Наполеона в итальянских государствах</w:t>
        </w:r>
      </w:ins>
    </w:p>
    <w:p w:rsidR="009E2AFE" w:rsidRPr="009E2AFE" w:rsidRDefault="009E2AFE" w:rsidP="009E2AFE">
      <w:pPr>
        <w:shd w:val="clear" w:color="auto" w:fill="FFFFFF"/>
        <w:spacing w:after="390" w:line="300" w:lineRule="atLeast"/>
        <w:textAlignment w:val="baseline"/>
        <w:rPr>
          <w:ins w:id="4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5" w:author="Unknown"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введена единая денежная система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господствовала промышленная буржуазия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в каждом из них существовала своя система мер, весов, денег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введено единое гражданское законодательство</w:t>
        </w:r>
      </w:ins>
    </w:p>
    <w:p w:rsidR="009E2AFE" w:rsidRPr="009E2AFE" w:rsidRDefault="009E2AFE" w:rsidP="009E2AFE">
      <w:pPr>
        <w:shd w:val="clear" w:color="auto" w:fill="FFFFFF"/>
        <w:spacing w:after="0" w:line="300" w:lineRule="atLeast"/>
        <w:textAlignment w:val="baseline"/>
        <w:rPr>
          <w:ins w:id="4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7" w:author="Unknown">
        <w:r w:rsidRPr="009E2AF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2.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Главной отраслью промышленного производства в Италии был</w:t>
        </w:r>
        <w:proofErr w:type="gramStart"/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а(</w:t>
        </w:r>
        <w:proofErr w:type="gramEnd"/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-о)</w:t>
        </w:r>
      </w:ins>
    </w:p>
    <w:p w:rsidR="009E2AFE" w:rsidRPr="009E2AFE" w:rsidRDefault="009E2AFE" w:rsidP="009E2AFE">
      <w:pPr>
        <w:shd w:val="clear" w:color="auto" w:fill="FFFFFF"/>
        <w:spacing w:after="390" w:line="300" w:lineRule="atLeast"/>
        <w:textAlignment w:val="baseline"/>
        <w:rPr>
          <w:ins w:id="4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49" w:author="Unknown"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черная металлургия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добыча каменного угля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lastRenderedPageBreak/>
          <w:t>3) производство шелка-сырца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химическая промышленность</w:t>
        </w:r>
      </w:ins>
    </w:p>
    <w:p w:rsidR="009E2AFE" w:rsidRPr="009E2AFE" w:rsidRDefault="009E2AFE" w:rsidP="009E2AFE">
      <w:pPr>
        <w:shd w:val="clear" w:color="auto" w:fill="FFFFFF"/>
        <w:spacing w:after="0" w:line="300" w:lineRule="atLeast"/>
        <w:textAlignment w:val="baseline"/>
        <w:rPr>
          <w:ins w:id="5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1" w:author="Unknown">
        <w:r w:rsidRPr="009E2AF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3.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Основной целью карбонариев НЕ было</w:t>
        </w:r>
      </w:ins>
    </w:p>
    <w:p w:rsidR="009E2AFE" w:rsidRPr="009E2AFE" w:rsidRDefault="009E2AFE" w:rsidP="009E2AFE">
      <w:pPr>
        <w:shd w:val="clear" w:color="auto" w:fill="FFFFFF"/>
        <w:spacing w:after="390" w:line="300" w:lineRule="atLeast"/>
        <w:textAlignment w:val="baseline"/>
        <w:rPr>
          <w:ins w:id="5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3" w:author="Unknown"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свержение австрийского гнета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введение конституционной монархии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объединение страны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сохранение самодержавных режимов в отдельных землях</w:t>
        </w:r>
      </w:ins>
    </w:p>
    <w:p w:rsidR="009E2AFE" w:rsidRPr="009E2AFE" w:rsidRDefault="009E2AFE" w:rsidP="009E2AFE">
      <w:pPr>
        <w:shd w:val="clear" w:color="auto" w:fill="FFFFFF"/>
        <w:spacing w:after="0" w:line="300" w:lineRule="atLeast"/>
        <w:textAlignment w:val="baseline"/>
        <w:rPr>
          <w:ins w:id="5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5" w:author="Unknown">
        <w:r w:rsidRPr="009E2AF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4.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Движение за объединение Италии под знаменами Савой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softHyphen/>
          <w:t>ской династии возглавил</w:t>
        </w:r>
      </w:ins>
    </w:p>
    <w:p w:rsidR="009E2AFE" w:rsidRPr="009E2AFE" w:rsidRDefault="009E2AFE" w:rsidP="009E2AFE">
      <w:pPr>
        <w:shd w:val="clear" w:color="auto" w:fill="FFFFFF"/>
        <w:spacing w:after="390" w:line="300" w:lineRule="atLeast"/>
        <w:textAlignment w:val="baseline"/>
        <w:rPr>
          <w:ins w:id="5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7" w:author="Unknown"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король Пьемонта Карл Альберт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2) </w:t>
        </w:r>
        <w:proofErr w:type="spellStart"/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Камилло</w:t>
        </w:r>
        <w:proofErr w:type="spellEnd"/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</w:t>
        </w:r>
        <w:proofErr w:type="spellStart"/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Кавур</w:t>
        </w:r>
        <w:proofErr w:type="spellEnd"/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Джузеппе Гарибальди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Джузеппе Мадзини</w:t>
        </w:r>
      </w:ins>
    </w:p>
    <w:p w:rsidR="009E2AFE" w:rsidRPr="009E2AFE" w:rsidRDefault="009E2AFE" w:rsidP="009E2AFE">
      <w:pPr>
        <w:shd w:val="clear" w:color="auto" w:fill="FFFFFF"/>
        <w:spacing w:after="0" w:line="300" w:lineRule="atLeast"/>
        <w:textAlignment w:val="baseline"/>
        <w:rPr>
          <w:ins w:id="5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59" w:author="Unknown">
        <w:r w:rsidRPr="009E2AF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5.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Поражением революции в Италии считается</w:t>
        </w:r>
      </w:ins>
    </w:p>
    <w:p w:rsidR="009E2AFE" w:rsidRPr="009E2AFE" w:rsidRDefault="009E2AFE" w:rsidP="009E2AFE">
      <w:pPr>
        <w:shd w:val="clear" w:color="auto" w:fill="FFFFFF"/>
        <w:spacing w:after="390" w:line="300" w:lineRule="atLeast"/>
        <w:textAlignment w:val="baseline"/>
        <w:rPr>
          <w:ins w:id="6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1" w:author="Unknown"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падение Римской и Венецианской республик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установление военного режима в Ломбардии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передача Венеции Австро-Венгрии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присоединение Ломбардии к Австро-Венгрии</w:t>
        </w:r>
      </w:ins>
    </w:p>
    <w:p w:rsidR="009E2AFE" w:rsidRPr="009E2AFE" w:rsidRDefault="009E2AFE" w:rsidP="009E2AFE">
      <w:pPr>
        <w:shd w:val="clear" w:color="auto" w:fill="FFFFFF"/>
        <w:spacing w:after="0" w:line="300" w:lineRule="atLeast"/>
        <w:textAlignment w:val="baseline"/>
        <w:rPr>
          <w:ins w:id="62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3" w:author="Unknown">
        <w:r w:rsidRPr="009E2AF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6.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Лидером либералов Пьемонта был</w:t>
        </w:r>
      </w:ins>
    </w:p>
    <w:p w:rsidR="009E2AFE" w:rsidRPr="009E2AFE" w:rsidRDefault="009E2AFE" w:rsidP="009E2AFE">
      <w:pPr>
        <w:shd w:val="clear" w:color="auto" w:fill="FFFFFF"/>
        <w:spacing w:after="390" w:line="300" w:lineRule="atLeast"/>
        <w:textAlignment w:val="baseline"/>
        <w:rPr>
          <w:ins w:id="6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5" w:author="Unknown"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Джузеппе Гарибальди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Джузеппе Мадзини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3) </w:t>
        </w:r>
        <w:proofErr w:type="spellStart"/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Камилло</w:t>
        </w:r>
        <w:proofErr w:type="spellEnd"/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 </w:t>
        </w:r>
        <w:proofErr w:type="spellStart"/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Кавур</w:t>
        </w:r>
        <w:proofErr w:type="spellEnd"/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Виктор Эммануил II</w:t>
        </w:r>
      </w:ins>
    </w:p>
    <w:p w:rsidR="009E2AFE" w:rsidRPr="009E2AFE" w:rsidRDefault="009E2AFE" w:rsidP="009E2AFE">
      <w:pPr>
        <w:shd w:val="clear" w:color="auto" w:fill="FFFFFF"/>
        <w:spacing w:after="0" w:line="300" w:lineRule="atLeast"/>
        <w:textAlignment w:val="baseline"/>
        <w:rPr>
          <w:ins w:id="66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7" w:author="Unknown">
        <w:r w:rsidRPr="009E2AF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7.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 xml:space="preserve"> Первый итальянский парламент был создан </w:t>
        </w:r>
        <w:proofErr w:type="gramStart"/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в</w:t>
        </w:r>
        <w:proofErr w:type="gramEnd"/>
      </w:ins>
    </w:p>
    <w:p w:rsidR="009E2AFE" w:rsidRPr="009E2AFE" w:rsidRDefault="009E2AFE" w:rsidP="009E2AFE">
      <w:pPr>
        <w:shd w:val="clear" w:color="auto" w:fill="FFFFFF"/>
        <w:spacing w:after="390" w:line="300" w:lineRule="atLeast"/>
        <w:textAlignment w:val="baseline"/>
        <w:rPr>
          <w:ins w:id="6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69" w:author="Unknown"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1859 г.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1860 г.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1856 г.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1852 г.</w:t>
        </w:r>
      </w:ins>
    </w:p>
    <w:p w:rsidR="009E2AFE" w:rsidRPr="009E2AFE" w:rsidRDefault="009E2AFE" w:rsidP="009E2AFE">
      <w:pPr>
        <w:shd w:val="clear" w:color="auto" w:fill="FFFFFF"/>
        <w:spacing w:after="0" w:line="300" w:lineRule="atLeast"/>
        <w:textAlignment w:val="baseline"/>
        <w:rPr>
          <w:ins w:id="7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1" w:author="Unknown">
        <w:r w:rsidRPr="009E2AFE">
          <w:rPr>
            <w:rFonts w:ascii="inherit" w:eastAsia="Times New Roman" w:hAnsi="inherit" w:cs="Segoe UI"/>
            <w:b/>
            <w:bCs/>
            <w:color w:val="555555"/>
            <w:sz w:val="26"/>
            <w:szCs w:val="26"/>
            <w:bdr w:val="none" w:sz="0" w:space="0" w:color="auto" w:frame="1"/>
            <w:lang w:eastAsia="ru-RU"/>
          </w:rPr>
          <w:t>8.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 Установите соответствие между событиями и датами истории Италии.</w:t>
        </w:r>
      </w:ins>
    </w:p>
    <w:p w:rsidR="009E2AFE" w:rsidRPr="009E2AFE" w:rsidRDefault="009E2AFE" w:rsidP="009E2AFE">
      <w:pPr>
        <w:shd w:val="clear" w:color="auto" w:fill="FFFFFF"/>
        <w:spacing w:after="390" w:line="315" w:lineRule="atLeast"/>
        <w:textAlignment w:val="baseline"/>
        <w:rPr>
          <w:ins w:id="72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3" w:author="Unknown">
        <w:r w:rsidRPr="009E2AFE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t>События</w:t>
        </w:r>
      </w:ins>
    </w:p>
    <w:p w:rsidR="009E2AFE" w:rsidRPr="009E2AFE" w:rsidRDefault="009E2AFE" w:rsidP="009E2AFE">
      <w:pPr>
        <w:shd w:val="clear" w:color="auto" w:fill="FFFFFF"/>
        <w:spacing w:after="390" w:line="300" w:lineRule="atLeast"/>
        <w:textAlignment w:val="baseline"/>
        <w:rPr>
          <w:ins w:id="74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5" w:author="Unknown"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А) установление власти Дж. Гарибальди в Неаполе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Б) провозглашение Виктора Эммануила II королем Италии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 xml:space="preserve">В) битва при </w:t>
        </w:r>
        <w:proofErr w:type="spellStart"/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Садове</w:t>
        </w:r>
        <w:proofErr w:type="spellEnd"/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Г) провозглашение Рима столицей Италии</w:t>
        </w:r>
      </w:ins>
    </w:p>
    <w:p w:rsidR="009E2AFE" w:rsidRPr="009E2AFE" w:rsidRDefault="009E2AFE" w:rsidP="009E2AFE">
      <w:pPr>
        <w:shd w:val="clear" w:color="auto" w:fill="FFFFFF"/>
        <w:spacing w:after="390" w:line="315" w:lineRule="atLeast"/>
        <w:textAlignment w:val="baseline"/>
        <w:rPr>
          <w:ins w:id="76" w:author="Unknown"/>
          <w:rFonts w:ascii="Segoe UI" w:eastAsia="Times New Roman" w:hAnsi="Segoe UI" w:cs="Segoe UI"/>
          <w:color w:val="555555"/>
          <w:sz w:val="30"/>
          <w:szCs w:val="30"/>
          <w:lang w:eastAsia="ru-RU"/>
        </w:rPr>
      </w:pPr>
      <w:ins w:id="77" w:author="Unknown">
        <w:r w:rsidRPr="009E2AFE">
          <w:rPr>
            <w:rFonts w:ascii="Segoe UI" w:eastAsia="Times New Roman" w:hAnsi="Segoe UI" w:cs="Segoe UI"/>
            <w:color w:val="555555"/>
            <w:sz w:val="30"/>
            <w:szCs w:val="30"/>
            <w:lang w:eastAsia="ru-RU"/>
          </w:rPr>
          <w:lastRenderedPageBreak/>
          <w:t>Даты</w:t>
        </w:r>
      </w:ins>
    </w:p>
    <w:p w:rsidR="009E2AFE" w:rsidRPr="009E2AFE" w:rsidRDefault="009E2AFE" w:rsidP="009E2AFE">
      <w:pPr>
        <w:shd w:val="clear" w:color="auto" w:fill="FFFFFF"/>
        <w:spacing w:after="390" w:line="300" w:lineRule="atLeast"/>
        <w:textAlignment w:val="baseline"/>
        <w:rPr>
          <w:ins w:id="78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79" w:author="Unknown"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t>1) 1870 г.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2) 1866 г.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3) 1861 г.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4) 1860 г.</w:t>
        </w:r>
      </w:ins>
    </w:p>
    <w:p w:rsidR="009E2AFE" w:rsidRPr="009E2AFE" w:rsidRDefault="009E2AFE" w:rsidP="009E2AFE">
      <w:pPr>
        <w:pBdr>
          <w:left w:val="single" w:sz="48" w:space="15" w:color="A7D165"/>
          <w:right w:val="single" w:sz="48" w:space="15" w:color="A7D165"/>
        </w:pBdr>
        <w:shd w:val="clear" w:color="auto" w:fill="FFFFFF"/>
        <w:spacing w:after="0" w:line="300" w:lineRule="atLeast"/>
        <w:textAlignment w:val="baseline"/>
        <w:rPr>
          <w:ins w:id="80" w:author="Unknown"/>
          <w:rFonts w:ascii="Segoe UI" w:eastAsia="Times New Roman" w:hAnsi="Segoe UI" w:cs="Segoe UI"/>
          <w:color w:val="555555"/>
          <w:sz w:val="26"/>
          <w:szCs w:val="26"/>
          <w:lang w:eastAsia="ru-RU"/>
        </w:rPr>
      </w:pPr>
      <w:ins w:id="81" w:author="Unknown">
        <w:r w:rsidRPr="009E2AFE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Ответы на тест по истории Нужна ли нам единая и неделимая Италия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9E2AFE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1 вариант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2-1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3-1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4-2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5-4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6-3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7-1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8-4321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</w:r>
        <w:r w:rsidRPr="009E2AFE">
          <w:rPr>
            <w:rFonts w:ascii="inherit" w:eastAsia="Times New Roman" w:hAnsi="inherit" w:cs="Segoe UI"/>
            <w:color w:val="555555"/>
            <w:sz w:val="30"/>
            <w:szCs w:val="30"/>
            <w:bdr w:val="none" w:sz="0" w:space="0" w:color="auto" w:frame="1"/>
            <w:lang w:eastAsia="ru-RU"/>
          </w:rPr>
          <w:t>2 вариант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1-3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2-3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3-4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4-1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5-1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6-3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7-2</w:t>
        </w:r>
        <w:r w:rsidRPr="009E2AFE">
          <w:rPr>
            <w:rFonts w:ascii="Segoe UI" w:eastAsia="Times New Roman" w:hAnsi="Segoe UI" w:cs="Segoe UI"/>
            <w:color w:val="555555"/>
            <w:sz w:val="26"/>
            <w:szCs w:val="26"/>
            <w:lang w:eastAsia="ru-RU"/>
          </w:rPr>
          <w:br/>
          <w:t>8-4321</w:t>
        </w:r>
      </w:ins>
    </w:p>
    <w:p w:rsidR="00C97B07" w:rsidRDefault="00C97B07">
      <w:bookmarkStart w:id="82" w:name="_GoBack"/>
      <w:bookmarkEnd w:id="82"/>
    </w:p>
    <w:sectPr w:rsidR="00C97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AB2"/>
    <w:rsid w:val="00096AB2"/>
    <w:rsid w:val="009E2AFE"/>
    <w:rsid w:val="00C9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E2A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E2A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A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E2A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9E2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E2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E2AFE"/>
    <w:rPr>
      <w:b/>
      <w:bCs/>
    </w:rPr>
  </w:style>
  <w:style w:type="character" w:customStyle="1" w:styleId="apple-converted-space">
    <w:name w:val="apple-converted-space"/>
    <w:basedOn w:val="a0"/>
    <w:rsid w:val="009E2AFE"/>
  </w:style>
  <w:style w:type="paragraph" w:customStyle="1" w:styleId="sertxt">
    <w:name w:val="sertxt"/>
    <w:basedOn w:val="a"/>
    <w:rsid w:val="009E2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E2A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E2A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2A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E2A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odzagolovok">
    <w:name w:val="podzagolovok"/>
    <w:basedOn w:val="a"/>
    <w:rsid w:val="009E2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E2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E2AFE"/>
    <w:rPr>
      <w:b/>
      <w:bCs/>
    </w:rPr>
  </w:style>
  <w:style w:type="character" w:customStyle="1" w:styleId="apple-converted-space">
    <w:name w:val="apple-converted-space"/>
    <w:basedOn w:val="a0"/>
    <w:rsid w:val="009E2AFE"/>
  </w:style>
  <w:style w:type="paragraph" w:customStyle="1" w:styleId="sertxt">
    <w:name w:val="sertxt"/>
    <w:basedOn w:val="a"/>
    <w:rsid w:val="009E2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0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7366">
          <w:marLeft w:val="0"/>
          <w:marRight w:val="0"/>
          <w:marTop w:val="6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16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single" w:sz="12" w:space="11" w:color="F5F5F5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2690</Characters>
  <Application>Microsoft Office Word</Application>
  <DocSecurity>0</DocSecurity>
  <Lines>22</Lines>
  <Paragraphs>6</Paragraphs>
  <ScaleCrop>false</ScaleCrop>
  <Company/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КАЛИМАТ</dc:creator>
  <cp:keywords/>
  <dc:description/>
  <cp:lastModifiedBy>КАЛИМАТ</cp:lastModifiedBy>
  <cp:revision>3</cp:revision>
  <dcterms:created xsi:type="dcterms:W3CDTF">2019-01-29T09:02:00Z</dcterms:created>
  <dcterms:modified xsi:type="dcterms:W3CDTF">2019-01-29T09:02:00Z</dcterms:modified>
</cp:coreProperties>
</file>