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FC" w:rsidRPr="00C63AFC" w:rsidRDefault="00C63AFC" w:rsidP="00C63AFC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63AFC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Обмен торговля реклама 7 класс</w:t>
      </w:r>
    </w:p>
    <w:p w:rsidR="00C63AFC" w:rsidRPr="00C63AFC" w:rsidRDefault="00C63AFC" w:rsidP="00C63AFC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63AFC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Обмен торговля реклама для учащихся 7 класса с ответами. Те</w:t>
      </w:r>
      <w:proofErr w:type="gramStart"/>
      <w:r w:rsidRPr="00C63AFC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C63AFC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9 заданий.</w:t>
      </w:r>
    </w:p>
    <w:p w:rsidR="00C63AFC" w:rsidRPr="00C63AFC" w:rsidRDefault="00C63AFC" w:rsidP="00C63AFC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63AFC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наиболее полное определение.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Товар — это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продукт труда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экономическое благо, предназначенное для продажи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предмет, который удовлетворяет потребности людей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продукт труда, который имеет потребительную стои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мость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Меновой стоимостью товара называется его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полезность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ценность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цена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способность к обмену на другие продукты труда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которая </w:t>
        </w:r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не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связана с рыночными отношениями.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Историки утверждают, что в далёком прошлом пастухи и земледельцы обменивались продуктами своего труда.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Экономически обособленные производители обмениваются результатами своей деятельности, договариваясь о ценах.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Предприниматель заключил договор о поставке крупной партии товара.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Осенью закупочные цены на сельскохозяйственную про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дукцию снижаются.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пример иллюстрирует оптовую торговлю?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Родители учеников 7</w:t>
        </w:r>
        <w:proofErr w:type="gramStart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А</w:t>
        </w:r>
        <w:proofErr w:type="gramEnd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класса купили в издательстве ра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бочие тетради по обществознанию.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 празднику 8 Марта мальчики 7 А купили букеты цве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тов для учителей и одноклассниц.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заказу Министерства обороны было закуплено новое обмундирование для военнослужащих.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Ранней весной овощеводы-любители покупают на рынке и в специализированных магазинах множество пакетиков семян.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Информация о свойствах товара или услуги, которая помогает продать товар, — это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торговая сделка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рыночная экономика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реклама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товарный знак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перечисленные термины, и запишите цифру, под которой оно указано.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экспорт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импорт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розница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оптовая сделка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торговля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Определите понятие по его признакам: экономические отношения, купля-продажа, взаимодействие продавца (про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изводителя) и покупателя (потребителя).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обмен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рынок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бартер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натуральное хозяйство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Главный принцип рынка — </w:t>
        </w:r>
        <w:proofErr w:type="spellStart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взаимовыгодность</w:t>
        </w:r>
        <w:proofErr w:type="spellEnd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сделки.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Цена товара — это его стоимость, выраженная в денежной форме.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Реклама формирует вкусы и предпочтения потребителей, всегда предлагая им лучшие товары высокого качества.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Торговля является одним из видов обмена.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завершающее звено в логической цепочке.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lastRenderedPageBreak/>
        <w:drawing>
          <wp:inline distT="0" distB="0" distL="0" distR="0">
            <wp:extent cx="2096135" cy="1736090"/>
            <wp:effectExtent l="0" t="0" r="0" b="0"/>
            <wp:docPr id="2" name="Рисунок 2" descr="Тест по обществознанию Обмен торговля реклама 1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обществознанию Обмен торговля реклама 1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73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AFC" w:rsidRPr="00C63AFC" w:rsidRDefault="00C63AFC" w:rsidP="00C63AFC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9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0" w:author="Unknown">
        <w:r w:rsidRPr="00C63AFC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4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2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Обмен начал развиваться </w:t>
        </w:r>
        <w:proofErr w:type="gramStart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вследствие</w:t>
        </w:r>
        <w:proofErr w:type="gramEnd"/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4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4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желания сбыть товар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появления натурального хозяйства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общественного разделения труда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стремления людей разбогатеть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4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6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Потребительной стоимостью товара называется его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4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8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способность к обмену на другие продукты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цена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полезность для людей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редкость (малое количество)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4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0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Укажите ситуацию, которая иллюстрирует натуральный обмен.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5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2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Иванов купил огурцы на рынке.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Петров обменял шило на мыло.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Сидоров получил заработную плату.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Кузнецов продал автомобиль.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5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4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пример иллюстрирует розничную торговлю?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5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6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Государство А. экспортирует нефть и газ.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Предприниматель Б. продал более 500 велосипедов раз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личных марок.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Органы образования субъекта Федерации В. покупают школьные учебники к новому учебному году.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 субботам семья Г. закупает в гипермаркете продукты на неделю.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5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8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Главная функция рекламы с точки зрения потребителя — это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информация о свойствах и качествах товара или услуги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затрата средств на продвижение товара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увеличение прибыли от продажи товара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победа над конкурентами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2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слово (словосочетание), которое обобщает перечисленное, и запишите цифру, под которой оно указано.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бартерная сделка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покупка товара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продажа товара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внешняя торговля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обмен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6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Определите понятие по его признакам: международные отношения, экспорт (вывоз) товаров, импорт (ввоз) товаров.</w:t>
        </w:r>
        <w:proofErr w:type="gramEnd"/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оптовая торговля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розничная торговля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внутренняя торговля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внешняя торговля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правильные высказывания.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Оптовая торговля — это совокупность бартерных сделок.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Рекламу следует оценивать критически.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Ограничение торговли отрицательно сказывается на раз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витии экономики.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Продукты труда всегда предназначены для продажи.</w:t>
        </w:r>
      </w:ins>
    </w:p>
    <w:p w:rsidR="00C63AFC" w:rsidRPr="00C63AFC" w:rsidRDefault="00C63AFC" w:rsidP="00C63AFC">
      <w:pPr>
        <w:shd w:val="clear" w:color="auto" w:fill="FFFFFF"/>
        <w:spacing w:after="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C63AFC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</w:t>
        </w:r>
        <w:proofErr w:type="gramStart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ск в сх</w:t>
        </w:r>
        <w:proofErr w:type="gramEnd"/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еме.</w:t>
        </w:r>
      </w:ins>
    </w:p>
    <w:p w:rsidR="00C63AFC" w:rsidRPr="00C63AFC" w:rsidRDefault="00C63AFC" w:rsidP="00C63AFC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r>
        <w:rPr>
          <w:rFonts w:ascii="Segoe UI" w:eastAsia="Times New Roman" w:hAnsi="Segoe UI" w:cs="Segoe UI"/>
          <w:noProof/>
          <w:color w:val="555555"/>
          <w:sz w:val="26"/>
          <w:szCs w:val="26"/>
          <w:lang w:eastAsia="ru-RU"/>
        </w:rPr>
        <w:drawing>
          <wp:inline distT="0" distB="0" distL="0" distR="0">
            <wp:extent cx="3893820" cy="1757045"/>
            <wp:effectExtent l="0" t="0" r="0" b="0"/>
            <wp:docPr id="1" name="Рисунок 1" descr="Тест по обществознанию Обмен торговля реклама 2 вариант 9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обществознанию Обмен торговля реклама 2 вариант 9 зад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3820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AFC" w:rsidRPr="00C63AFC" w:rsidRDefault="00C63AFC" w:rsidP="00C63AFC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C63AFC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Обмен торговля реклама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63AFC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6-5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8-124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обмен (торговля)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63AFC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4-4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6-5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8-23</w:t>
        </w:r>
        <w:r w:rsidRPr="00C63AFC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 товар</w:t>
        </w:r>
      </w:ins>
    </w:p>
    <w:p w:rsidR="00B02E74" w:rsidRDefault="00B02E74">
      <w:bookmarkStart w:id="78" w:name="_GoBack"/>
      <w:bookmarkEnd w:id="78"/>
    </w:p>
    <w:sectPr w:rsidR="00B02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C95"/>
    <w:rsid w:val="007F6C95"/>
    <w:rsid w:val="00B02E74"/>
    <w:rsid w:val="00C6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3A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63A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A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3A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3AFC"/>
    <w:rPr>
      <w:b/>
      <w:bCs/>
    </w:rPr>
  </w:style>
  <w:style w:type="character" w:customStyle="1" w:styleId="apple-converted-space">
    <w:name w:val="apple-converted-space"/>
    <w:basedOn w:val="a0"/>
    <w:rsid w:val="00C63AFC"/>
  </w:style>
  <w:style w:type="paragraph" w:customStyle="1" w:styleId="sertxt">
    <w:name w:val="sertxt"/>
    <w:basedOn w:val="a"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3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3A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63A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A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3A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3AFC"/>
    <w:rPr>
      <w:b/>
      <w:bCs/>
    </w:rPr>
  </w:style>
  <w:style w:type="character" w:customStyle="1" w:styleId="apple-converted-space">
    <w:name w:val="apple-converted-space"/>
    <w:basedOn w:val="a0"/>
    <w:rsid w:val="00C63AFC"/>
  </w:style>
  <w:style w:type="paragraph" w:customStyle="1" w:styleId="sertxt">
    <w:name w:val="sertxt"/>
    <w:basedOn w:val="a"/>
    <w:rsid w:val="00C63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3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3A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855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2019-02-14T06:58:00Z</dcterms:created>
  <dcterms:modified xsi:type="dcterms:W3CDTF">2019-02-14T06:58:00Z</dcterms:modified>
</cp:coreProperties>
</file>