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751" w:rsidRPr="00B42751" w:rsidRDefault="00B42751" w:rsidP="00B42751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B42751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истории Новгородская республика 6 класс</w:t>
      </w:r>
    </w:p>
    <w:p w:rsidR="00B42751" w:rsidRPr="00B42751" w:rsidRDefault="00B42751" w:rsidP="00B42751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B42751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истории Новгородская республика для учащихся 6 класса с ответами. Те</w:t>
      </w:r>
      <w:proofErr w:type="gramStart"/>
      <w:r w:rsidRPr="00B42751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B42751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по 11 заданий.</w:t>
      </w:r>
    </w:p>
    <w:p w:rsidR="00B42751" w:rsidRPr="00B42751" w:rsidRDefault="00B42751" w:rsidP="00B42751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B42751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B42751" w:rsidRPr="00B42751" w:rsidRDefault="00B42751" w:rsidP="00B42751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B4275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 </w:t>
        </w:r>
        <w:r w:rsidRPr="00B4275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географических названия, относящихся к Новгородской земле. Запишите цифры, под ко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торыми они указаны.</w:t>
        </w:r>
      </w:ins>
    </w:p>
    <w:p w:rsidR="00B42751" w:rsidRPr="00B42751" w:rsidRDefault="00B42751" w:rsidP="00B42751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озеро Ильмень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река Днепр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3) река </w:t>
        </w:r>
        <w:proofErr w:type="spellStart"/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Ловать</w:t>
        </w:r>
        <w:proofErr w:type="spellEnd"/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река Южный Буг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река Волхов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река Днестр</w:t>
        </w:r>
      </w:ins>
    </w:p>
    <w:p w:rsidR="00B42751" w:rsidRPr="00B42751" w:rsidRDefault="00B42751" w:rsidP="00B42751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B4275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Основным занятием новгородцев было</w:t>
        </w:r>
      </w:ins>
    </w:p>
    <w:p w:rsidR="00B42751" w:rsidRPr="00B42751" w:rsidRDefault="00B42751" w:rsidP="00B42751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земледелие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скотоводство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торговля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бортничество</w:t>
        </w:r>
      </w:ins>
    </w:p>
    <w:p w:rsidR="00B42751" w:rsidRPr="00B42751" w:rsidRDefault="00B42751" w:rsidP="00B42751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B4275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называлось новгородское купеческое объединение при храме Святог</w:t>
        </w:r>
        <w:proofErr w:type="gramStart"/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о Иоа</w:t>
        </w:r>
        <w:proofErr w:type="gramEnd"/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нна Предтечи?</w:t>
        </w:r>
      </w:ins>
    </w:p>
    <w:p w:rsidR="00B42751" w:rsidRPr="00B42751" w:rsidRDefault="00B42751" w:rsidP="00B42751">
      <w:pPr>
        <w:shd w:val="clear" w:color="auto" w:fill="FFFFFF"/>
        <w:spacing w:after="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B4275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 </w:t>
        </w:r>
        <w:r w:rsidRPr="00B4275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основные категории населения Новгорода. Запишите цифры, под которыми они указаны.</w:t>
        </w:r>
      </w:ins>
    </w:p>
    <w:p w:rsidR="00B42751" w:rsidRPr="00B42751" w:rsidRDefault="00B42751" w:rsidP="00B42751">
      <w:pPr>
        <w:shd w:val="clear" w:color="auto" w:fill="FFFFFF"/>
        <w:spacing w:after="39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холопы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купцы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бояре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крестьяне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монахи-отшельники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ремесленники</w:t>
        </w:r>
      </w:ins>
    </w:p>
    <w:p w:rsidR="00B42751" w:rsidRPr="00B42751" w:rsidRDefault="00B42751" w:rsidP="00B42751">
      <w:pPr>
        <w:shd w:val="clear" w:color="auto" w:fill="FFFFFF"/>
        <w:spacing w:after="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B4275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Форму правления в Новгородской земле можно назвать</w:t>
        </w:r>
      </w:ins>
    </w:p>
    <w:p w:rsidR="00B42751" w:rsidRPr="00B42751" w:rsidRDefault="00B42751" w:rsidP="00B42751">
      <w:pPr>
        <w:shd w:val="clear" w:color="auto" w:fill="FFFFFF"/>
        <w:spacing w:after="39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абсолютной монархией с сильной властью князя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боярской республикой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выборной монархией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конституционной монархией</w:t>
        </w:r>
      </w:ins>
    </w:p>
    <w:p w:rsidR="00B42751" w:rsidRPr="00B42751" w:rsidRDefault="00B42751" w:rsidP="00B42751">
      <w:pPr>
        <w:shd w:val="clear" w:color="auto" w:fill="FFFFFF"/>
        <w:spacing w:after="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B4275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6.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органом власти в Новго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роде, должностными лицами и их полномочиями.</w:t>
        </w:r>
      </w:ins>
    </w:p>
    <w:p w:rsidR="00B42751" w:rsidRPr="00B42751" w:rsidRDefault="00B42751" w:rsidP="00B42751">
      <w:pPr>
        <w:shd w:val="clear" w:color="auto" w:fill="FFFFFF"/>
        <w:spacing w:after="390" w:line="315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23" w:author="Unknown">
        <w:r w:rsidRPr="00B42751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Полномочия</w:t>
        </w:r>
      </w:ins>
    </w:p>
    <w:p w:rsidR="00B42751" w:rsidRPr="00B42751" w:rsidRDefault="00B42751" w:rsidP="00B42751">
      <w:pPr>
        <w:shd w:val="clear" w:color="auto" w:fill="FFFFFF"/>
        <w:spacing w:after="39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назначение должностных лиц Новгорода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избрание высших должно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стных лиц Новгорода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глава торгового суда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глава городского ополчения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Д) руководство внешней поли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тикой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Е) решение вопросов войны и мира</w:t>
        </w:r>
      </w:ins>
    </w:p>
    <w:p w:rsidR="00B42751" w:rsidRPr="00B42751" w:rsidRDefault="00B42751" w:rsidP="00B42751">
      <w:pPr>
        <w:shd w:val="clear" w:color="auto" w:fill="FFFFFF"/>
        <w:spacing w:after="390" w:line="315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27" w:author="Unknown">
        <w:r w:rsidRPr="00B42751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Орган власти, должностные лица</w:t>
        </w:r>
      </w:ins>
    </w:p>
    <w:p w:rsidR="00B42751" w:rsidRPr="00B42751" w:rsidRDefault="00B42751" w:rsidP="00B42751">
      <w:pPr>
        <w:shd w:val="clear" w:color="auto" w:fill="FFFFFF"/>
        <w:spacing w:after="39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вече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посадник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тысяцкий</w:t>
        </w:r>
      </w:ins>
    </w:p>
    <w:p w:rsidR="00B42751" w:rsidRPr="00B42751" w:rsidRDefault="00B42751" w:rsidP="00B42751">
      <w:pPr>
        <w:shd w:val="clear" w:color="auto" w:fill="FFFFFF"/>
        <w:spacing w:after="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B4275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С 1095 по 1304 г. в Новгороде побывало около 40 князей. Одной из причин такой частой смены князей был</w:t>
        </w:r>
        <w:proofErr w:type="gramStart"/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о(</w:t>
        </w:r>
        <w:proofErr w:type="gramEnd"/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-а)</w:t>
        </w:r>
      </w:ins>
    </w:p>
    <w:p w:rsidR="00B42751" w:rsidRPr="00B42751" w:rsidRDefault="00B42751" w:rsidP="00B42751">
      <w:pPr>
        <w:shd w:val="clear" w:color="auto" w:fill="FFFFFF"/>
        <w:spacing w:after="39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болезненность княжеской династии Новгорода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законодательство Новгорода, по которому князь мог за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нимать свою должность не более пяти лет подряд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стремление не допустить усиления княжеской власти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серьёзная борьба за новгородский престол</w:t>
        </w:r>
      </w:ins>
    </w:p>
    <w:p w:rsidR="00B42751" w:rsidRPr="00B42751" w:rsidRDefault="00B42751" w:rsidP="00B42751">
      <w:pPr>
        <w:shd w:val="clear" w:color="auto" w:fill="FFFFFF"/>
        <w:spacing w:after="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B4275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 </w:t>
        </w:r>
        <w:r w:rsidRPr="00B4275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особенности культуры Новгородской земли. Запишите цифры, под которыми они указаны.</w:t>
        </w:r>
      </w:ins>
    </w:p>
    <w:p w:rsidR="00B42751" w:rsidRPr="00B42751" w:rsidRDefault="00B42751" w:rsidP="00B42751">
      <w:pPr>
        <w:shd w:val="clear" w:color="auto" w:fill="FFFFFF"/>
        <w:spacing w:after="39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воспевание князя как благодетеля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высокий уровень грамотности населения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подробное описание в летописи городской жизни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отсутствие каменных зданий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монументальность зодчества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большое количество одноглавых церквей</w:t>
        </w:r>
      </w:ins>
    </w:p>
    <w:p w:rsidR="00B42751" w:rsidRPr="00B42751" w:rsidRDefault="00B42751" w:rsidP="00B42751">
      <w:pPr>
        <w:shd w:val="clear" w:color="auto" w:fill="FFFFFF"/>
        <w:spacing w:after="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B4275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каком городе до конца XIII в. находилась резиденция митрополита Русской православной церкви?</w:t>
        </w:r>
      </w:ins>
    </w:p>
    <w:p w:rsidR="00B42751" w:rsidRPr="00B42751" w:rsidRDefault="00B42751" w:rsidP="00B42751">
      <w:pPr>
        <w:shd w:val="clear" w:color="auto" w:fill="FFFFFF"/>
        <w:spacing w:after="390" w:line="300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1" w:author="Unknown"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</w:t>
        </w:r>
        <w:proofErr w:type="gramStart"/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Владимире</w:t>
        </w:r>
        <w:proofErr w:type="gramEnd"/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Суздале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Киеве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Новгороде</w:t>
        </w:r>
      </w:ins>
    </w:p>
    <w:p w:rsidR="00B42751" w:rsidRPr="00B42751" w:rsidRDefault="00B42751" w:rsidP="00B42751">
      <w:pPr>
        <w:shd w:val="clear" w:color="auto" w:fill="FFFFFF"/>
        <w:spacing w:after="0" w:line="300" w:lineRule="atLeast"/>
        <w:textAlignment w:val="baseline"/>
        <w:rPr>
          <w:ins w:id="4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3" w:author="Unknown">
        <w:r w:rsidRPr="00B4275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10.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Первым галицко-волынским князем был</w:t>
        </w:r>
      </w:ins>
    </w:p>
    <w:p w:rsidR="00B42751" w:rsidRPr="00B42751" w:rsidRDefault="00B42751" w:rsidP="00B42751">
      <w:pPr>
        <w:shd w:val="clear" w:color="auto" w:fill="FFFFFF"/>
        <w:spacing w:after="39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5" w:author="Unknown"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Роман </w:t>
        </w:r>
        <w:proofErr w:type="spellStart"/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Мстиславич</w:t>
        </w:r>
        <w:proofErr w:type="spellEnd"/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2) Олег </w:t>
        </w:r>
        <w:proofErr w:type="spellStart"/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Святославич</w:t>
        </w:r>
        <w:proofErr w:type="spellEnd"/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3) Ярослав </w:t>
        </w:r>
        <w:proofErr w:type="spellStart"/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Осмомысл</w:t>
        </w:r>
        <w:proofErr w:type="spellEnd"/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Владимир Мономах</w:t>
        </w:r>
      </w:ins>
    </w:p>
    <w:p w:rsidR="00B42751" w:rsidRPr="00B42751" w:rsidRDefault="00B42751" w:rsidP="00B42751">
      <w:pPr>
        <w:shd w:val="clear" w:color="auto" w:fill="FFFFFF"/>
        <w:spacing w:after="0" w:line="300" w:lineRule="atLeast"/>
        <w:textAlignment w:val="baseline"/>
        <w:rPr>
          <w:ins w:id="4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7" w:author="Unknown">
        <w:r w:rsidRPr="00B4275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11.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Какому князю папа римский даровал титул короля?</w:t>
        </w:r>
      </w:ins>
    </w:p>
    <w:p w:rsidR="00B42751" w:rsidRPr="00B42751" w:rsidRDefault="00B42751" w:rsidP="00B42751">
      <w:pPr>
        <w:shd w:val="clear" w:color="auto" w:fill="FFFFFF"/>
        <w:spacing w:after="390" w:line="300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9" w:author="Unknown"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Владимиру </w:t>
        </w:r>
        <w:proofErr w:type="spellStart"/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Святославичу</w:t>
        </w:r>
        <w:proofErr w:type="spellEnd"/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2) Андрею </w:t>
        </w:r>
        <w:proofErr w:type="spellStart"/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Боголюбскому</w:t>
        </w:r>
        <w:proofErr w:type="spellEnd"/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Даниилу Галицкому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Мстиславу Великому</w:t>
        </w:r>
      </w:ins>
    </w:p>
    <w:tbl>
      <w:tblPr>
        <w:tblW w:w="1365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4"/>
        <w:gridCol w:w="7517"/>
        <w:gridCol w:w="4764"/>
        <w:gridCol w:w="12780"/>
      </w:tblGrid>
      <w:tr w:rsidR="00B42751" w:rsidRPr="00B42751" w:rsidTr="00B42751">
        <w:trPr>
          <w:trHeight w:val="8670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42751" w:rsidRPr="00B42751" w:rsidRDefault="00B42751" w:rsidP="00B42751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2581275" cy="2857500"/>
                  <wp:effectExtent l="0" t="0" r="9525" b="0"/>
                  <wp:docPr id="4" name="Рисунок 4" descr="https://avatars.mds.yandex.net/get-direct/50261/H9KkoXMZi9-5ewJog0Fd7A/y300">
                    <a:hlinkClick xmlns:a="http://schemas.openxmlformats.org/drawingml/2006/main" r:id="rId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vatars.mds.yandex.net/get-direct/50261/H9KkoXMZi9-5ewJog0Fd7A/y300">
                            <a:hlinkClick r:id="rId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" w:tgtFrame="_blank" w:history="1">
              <w:proofErr w:type="gramStart"/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krasnodar.airschool.ru/обучение</w:t>
              </w:r>
            </w:hyperlink>
            <w:hyperlink r:id="rId8" w:tgtFrame="_blank" w:history="1"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krasnodar.airschool.ru/обучение</w:t>
              </w:r>
            </w:hyperlink>
            <w:hyperlink r:id="rId9" w:tgtFrame="_blank" w:history="1"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Обучение профессии: бортпроводник</w:t>
              </w:r>
              <w:proofErr w:type="gramEnd"/>
            </w:hyperlink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</w:t>
            </w:r>
            <w:hyperlink r:id="rId10" w:tgtFrame="_blank" w:history="1"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Обучение профессии: бортпроводник</w:t>
              </w:r>
            </w:hyperlink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22 года успешной работы с 1995 г! 7 школ в 6 городах. Помогаем в </w:t>
            </w:r>
            <w:proofErr w:type="spellStart"/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трудоустройстве.</w:t>
            </w:r>
            <w:hyperlink r:id="rId11" w:tgtFrame="_blank" w:history="1"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Контакты</w:t>
              </w:r>
            </w:hyperlink>
            <w:hyperlink r:id="rId12" w:tgtFrame="_blank" w:history="1"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Программы</w:t>
              </w:r>
              <w:proofErr w:type="spellEnd"/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</w:t>
              </w:r>
              <w:proofErr w:type="spellStart"/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обучения</w:t>
              </w:r>
            </w:hyperlink>
            <w:hyperlink r:id="rId13" w:tgtFrame="_blank" w:history="1"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Стоимость</w:t>
              </w:r>
              <w:proofErr w:type="spellEnd"/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</w:t>
              </w:r>
              <w:proofErr w:type="spellStart"/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обучения</w:t>
              </w:r>
            </w:hyperlink>
            <w:hyperlink r:id="rId14" w:tgtFrame="_blank" w:history="1"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Дистанционное</w:t>
              </w:r>
              <w:proofErr w:type="spellEnd"/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</w:t>
              </w:r>
              <w:proofErr w:type="spellStart"/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обучение</w:t>
              </w:r>
            </w:hyperlink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Скрыть</w:t>
            </w:r>
            <w:proofErr w:type="spellEnd"/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рекламу:Не</w:t>
            </w:r>
            <w:proofErr w:type="spellEnd"/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интересуюсь этой темой / Уже </w:t>
            </w:r>
            <w:proofErr w:type="spellStart"/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купилНавязчивое</w:t>
            </w:r>
            <w:proofErr w:type="spellEnd"/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надоелоСомнительного</w:t>
            </w:r>
            <w:proofErr w:type="spellEnd"/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содержания или </w:t>
            </w:r>
            <w:proofErr w:type="spellStart"/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спамМешает</w:t>
            </w:r>
            <w:proofErr w:type="spellEnd"/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просмотру контента</w:t>
            </w:r>
          </w:p>
          <w:tbl>
            <w:tblPr>
              <w:tblW w:w="328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85"/>
            </w:tblGrid>
            <w:tr w:rsidR="00B42751" w:rsidRPr="00B42751">
              <w:trPr>
                <w:trHeight w:val="330"/>
                <w:tblCellSpacing w:w="15" w:type="dxa"/>
              </w:trPr>
              <w:tc>
                <w:tcPr>
                  <w:tcW w:w="328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42751" w:rsidRPr="00B42751" w:rsidRDefault="00B42751" w:rsidP="00B42751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</w:pPr>
                  <w:r w:rsidRPr="00B42751"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  <w:t>Спасибо, объявление скрыто.</w:t>
                  </w:r>
                </w:p>
              </w:tc>
            </w:tr>
          </w:tbl>
          <w:p w:rsidR="00B42751" w:rsidRPr="00B42751" w:rsidRDefault="00B42751" w:rsidP="00B42751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42751" w:rsidRPr="00B42751" w:rsidRDefault="00B42751" w:rsidP="00B42751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5715000" cy="3209925"/>
                  <wp:effectExtent l="0" t="0" r="0" b="9525"/>
                  <wp:docPr id="3" name="Рисунок 3" descr="https://avatars.mds.yandex.net/get-direct/1471147/YzYXlHuIRYVabvklAETBiA/wx600">
                    <a:hlinkClick xmlns:a="http://schemas.openxmlformats.org/drawingml/2006/main" r:id="rId1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avatars.mds.yandex.net/get-direct/1471147/YzYXlHuIRYVabvklAETBiA/wx600">
                            <a:hlinkClick r:id="rId1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3209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7" w:tgtFrame="_blank" w:history="1">
              <w:proofErr w:type="gramStart"/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war1812.lavka-monet.ru/Монеты-</w:t>
              </w:r>
              <w:r w:rsidRPr="00B42751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Война</w:t>
              </w:r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-1812</w:t>
              </w:r>
            </w:hyperlink>
            <w:hyperlink r:id="rId18" w:tgtFrame="_blank" w:history="1"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war1812.lavka-monet.ru/Монеты-</w:t>
              </w:r>
              <w:r w:rsidRPr="00B42751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Война</w:t>
              </w:r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-1812</w:t>
              </w:r>
            </w:hyperlink>
            <w:hyperlink r:id="rId19" w:tgtFrame="_blank" w:history="1"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Монеты "</w:t>
              </w:r>
              <w:proofErr w:type="spellStart"/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Отечественная</w:t>
              </w:r>
              <w:r w:rsidRPr="00B42751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Война</w:t>
              </w:r>
              <w:proofErr w:type="spellEnd"/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 1812"</w:t>
              </w:r>
            </w:hyperlink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</w:t>
            </w:r>
            <w:hyperlink r:id="rId20" w:tgtFrame="_blank" w:history="1"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Монеты "Отечественная </w:t>
              </w:r>
              <w:r w:rsidRPr="00B42751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Война</w:t>
              </w:r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1812"</w:t>
              </w:r>
            </w:hyperlink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 Набор из 48 монет номиналом 25 </w:t>
            </w:r>
            <w:r w:rsidRPr="00B42751">
              <w:rPr>
                <w:rFonts w:ascii="Tahoma" w:eastAsia="Times New Roman" w:hAnsi="Tahoma" w:cs="Tahoma"/>
                <w:sz w:val="26"/>
                <w:szCs w:val="26"/>
                <w:lang w:eastAsia="ru-RU"/>
              </w:rPr>
              <w:t>₽</w:t>
            </w:r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"</w:t>
            </w:r>
            <w:proofErr w:type="spellStart"/>
            <w:r w:rsidRPr="00B427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Отечественна</w:t>
            </w:r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я</w:t>
            </w:r>
            <w:r w:rsidRPr="00B42751">
              <w:rPr>
                <w:rFonts w:ascii="inherit" w:eastAsia="Times New Roman" w:hAnsi="inherit" w:cs="Times New Roman"/>
                <w:b/>
                <w:bCs/>
                <w:sz w:val="26"/>
                <w:szCs w:val="26"/>
                <w:lang w:eastAsia="ru-RU"/>
              </w:rPr>
              <w:t>Война</w:t>
            </w:r>
            <w:proofErr w:type="spellEnd"/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 1812". Всего за 7490 </w:t>
            </w:r>
            <w:proofErr w:type="spellStart"/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рублей!</w:t>
            </w:r>
            <w:hyperlink r:id="rId21" w:tgtFrame="_blank" w:history="1"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Номинал</w:t>
              </w:r>
              <w:proofErr w:type="spellEnd"/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монет 2 </w:t>
              </w:r>
              <w:r w:rsidRPr="00B42751">
                <w:rPr>
                  <w:rFonts w:ascii="Tahoma" w:eastAsia="Times New Roman" w:hAnsi="Tahoma" w:cs="Tahoma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₽</w:t>
              </w:r>
            </w:hyperlink>
            <w:hyperlink r:id="rId22" w:tgtFrame="_blank" w:history="1"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Номинал монет 5 </w:t>
              </w:r>
              <w:r w:rsidRPr="00B42751">
                <w:rPr>
                  <w:rFonts w:ascii="Tahoma" w:eastAsia="Times New Roman" w:hAnsi="Tahoma" w:cs="Tahoma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₽</w:t>
              </w:r>
            </w:hyperlink>
            <w:hyperlink r:id="rId23" w:tgtFrame="_blank" w:history="1"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Номинал монет 10 </w:t>
              </w:r>
              <w:r w:rsidRPr="00B42751">
                <w:rPr>
                  <w:rFonts w:ascii="Tahoma" w:eastAsia="Times New Roman" w:hAnsi="Tahoma" w:cs="Tahoma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₽</w:t>
              </w:r>
            </w:hyperlink>
            <w:hyperlink r:id="rId24" w:tgtFrame="_blank" w:history="1"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Номиналом 25 </w:t>
              </w:r>
              <w:r w:rsidRPr="00B42751">
                <w:rPr>
                  <w:rFonts w:ascii="Tahoma" w:eastAsia="Times New Roman" w:hAnsi="Tahoma" w:cs="Tahoma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₽</w:t>
              </w:r>
            </w:hyperlink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Скрыть </w:t>
            </w:r>
            <w:proofErr w:type="spellStart"/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рекламу:Не</w:t>
            </w:r>
            <w:proofErr w:type="spellEnd"/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интересуюсь этой темой / Уже </w:t>
            </w:r>
            <w:proofErr w:type="spellStart"/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купилНавязчивое</w:t>
            </w:r>
            <w:proofErr w:type="spellEnd"/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надоелоСомнительного</w:t>
            </w:r>
            <w:proofErr w:type="spellEnd"/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содержания или </w:t>
            </w:r>
            <w:proofErr w:type="spellStart"/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спамМешает</w:t>
            </w:r>
            <w:proofErr w:type="spellEnd"/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просмотру контента</w:t>
            </w:r>
            <w:proofErr w:type="gramEnd"/>
          </w:p>
          <w:tbl>
            <w:tblPr>
              <w:tblW w:w="328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85"/>
            </w:tblGrid>
            <w:tr w:rsidR="00B42751" w:rsidRPr="00B42751">
              <w:trPr>
                <w:trHeight w:val="330"/>
                <w:tblCellSpacing w:w="15" w:type="dxa"/>
              </w:trPr>
              <w:tc>
                <w:tcPr>
                  <w:tcW w:w="328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42751" w:rsidRPr="00B42751" w:rsidRDefault="00B42751" w:rsidP="00B42751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</w:pPr>
                  <w:r w:rsidRPr="00B42751"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  <w:t>Спасибо, объявление скрыто.</w:t>
                  </w:r>
                </w:p>
              </w:tc>
            </w:tr>
          </w:tbl>
          <w:p w:rsidR="00B42751" w:rsidRPr="00B42751" w:rsidRDefault="00B42751" w:rsidP="00B42751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42751" w:rsidRPr="00B42751" w:rsidRDefault="00B42751" w:rsidP="00B42751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3600450" cy="2857500"/>
                  <wp:effectExtent l="0" t="0" r="0" b="0"/>
                  <wp:docPr id="2" name="Рисунок 2" descr="https://avatars.mds.yandex.net/get-direct/236156/zYhKV5zTJ2MZdDLVxHex0Q/y300">
                    <a:hlinkClick xmlns:a="http://schemas.openxmlformats.org/drawingml/2006/main" r:id="rId2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avatars.mds.yandex.net/get-direct/236156/zYhKV5zTJ2MZdDLVxHex0Q/y300">
                            <a:hlinkClick r:id="rId2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45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7" w:tgtFrame="_blank" w:history="1">
              <w:proofErr w:type="gramStart"/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devchat.ru/сайт-для-девочек</w:t>
              </w:r>
            </w:hyperlink>
            <w:hyperlink r:id="rId28" w:tgtFrame="_blank" w:history="1"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devchat.ru/сайт-для-</w:t>
              </w:r>
              <w:proofErr w:type="spellStart"/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девочек</w:t>
              </w:r>
            </w:hyperlink>
            <w:hyperlink r:id="rId29" w:tgtFrame="_blank" w:history="1"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Стоит</w:t>
              </w:r>
              <w:proofErr w:type="spellEnd"/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ли </w:t>
              </w:r>
              <w:r w:rsidRPr="00B42751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уходить после</w:t>
              </w:r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 9 класса</w:t>
              </w:r>
              <w:proofErr w:type="gramEnd"/>
            </w:hyperlink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</w:t>
            </w:r>
            <w:hyperlink r:id="rId30" w:tgtFrame="_blank" w:history="1"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Стоит ли </w:t>
              </w:r>
              <w:r w:rsidRPr="00B42751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уходить после</w:t>
              </w:r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 9 класса</w:t>
              </w:r>
            </w:hyperlink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или учиться до 11-го? Взвесим все за и против. Узнай больше на </w:t>
            </w:r>
            <w:proofErr w:type="spellStart"/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Devchat.ru</w:t>
            </w:r>
            <w:hyperlink r:id="rId31" w:tgtFrame="_blank" w:history="1"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Эти</w:t>
              </w:r>
              <w:proofErr w:type="spellEnd"/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</w:t>
              </w:r>
              <w:proofErr w:type="spellStart"/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дни</w:t>
              </w:r>
            </w:hyperlink>
            <w:hyperlink r:id="rId32" w:tgtFrame="_blank" w:history="1"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Как</w:t>
              </w:r>
              <w:proofErr w:type="spellEnd"/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 рассчитать </w:t>
              </w:r>
              <w:proofErr w:type="spellStart"/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цикл</w:t>
              </w:r>
            </w:hyperlink>
            <w:hyperlink r:id="rId33" w:tgtFrame="_blank" w:history="1"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Регистрируйся</w:t>
              </w:r>
              <w:proofErr w:type="spellEnd"/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на </w:t>
              </w:r>
              <w:proofErr w:type="spellStart"/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сайте</w:t>
              </w:r>
            </w:hyperlink>
            <w:hyperlink r:id="rId34" w:tgtFrame="_blank" w:history="1"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Канал</w:t>
              </w:r>
              <w:proofErr w:type="spellEnd"/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для </w:t>
              </w:r>
              <w:proofErr w:type="spellStart"/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девочек</w:t>
              </w:r>
            </w:hyperlink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Скрыть</w:t>
            </w:r>
            <w:proofErr w:type="spellEnd"/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рекламу:Не</w:t>
            </w:r>
            <w:proofErr w:type="spellEnd"/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интересуюсь этой темой / Уже </w:t>
            </w:r>
            <w:proofErr w:type="spellStart"/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купилНавязчивое</w:t>
            </w:r>
            <w:proofErr w:type="spellEnd"/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надоелоСомнительного</w:t>
            </w:r>
            <w:proofErr w:type="spellEnd"/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содержания или </w:t>
            </w:r>
            <w:proofErr w:type="spellStart"/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спамМешает</w:t>
            </w:r>
            <w:proofErr w:type="spellEnd"/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просмотру контента</w:t>
            </w:r>
          </w:p>
          <w:tbl>
            <w:tblPr>
              <w:tblW w:w="328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85"/>
            </w:tblGrid>
            <w:tr w:rsidR="00B42751" w:rsidRPr="00B42751">
              <w:trPr>
                <w:trHeight w:val="330"/>
                <w:tblCellSpacing w:w="15" w:type="dxa"/>
              </w:trPr>
              <w:tc>
                <w:tcPr>
                  <w:tcW w:w="328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42751" w:rsidRPr="00B42751" w:rsidRDefault="00B42751" w:rsidP="00B42751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</w:pPr>
                  <w:r w:rsidRPr="00B42751"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  <w:t>Спасибо, объявление скрыто.</w:t>
                  </w:r>
                </w:p>
              </w:tc>
            </w:tr>
          </w:tbl>
          <w:p w:rsidR="00B42751" w:rsidRPr="00B42751" w:rsidRDefault="00B42751" w:rsidP="00B42751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42751" w:rsidRPr="00B42751" w:rsidRDefault="00B42751" w:rsidP="00B42751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2857500" cy="2857500"/>
                  <wp:effectExtent l="0" t="0" r="0" b="0"/>
                  <wp:docPr id="1" name="Рисунок 1" descr="https://avatars.mds.yandex.net/get-direct/28208/3cG-i-6xQDrj-i8yRye_hg/y300">
                    <a:hlinkClick xmlns:a="http://schemas.openxmlformats.org/drawingml/2006/main" r:id="rId3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avatars.mds.yandex.net/get-direct/28208/3cG-i-6xQDrj-i8yRye_hg/y300">
                            <a:hlinkClick r:id="rId3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7" w:tgtFrame="_blank" w:history="1">
              <w:proofErr w:type="gramStart"/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zarnitza.ru/Учтех-</w:t>
              </w:r>
              <w:r w:rsidRPr="00B42751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оборудование</w:t>
              </w:r>
            </w:hyperlink>
            <w:hyperlink r:id="rId38" w:tgtFrame="_blank" w:history="1"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zarnitza.ru/Учтех-</w:t>
              </w:r>
              <w:r w:rsidRPr="00B42751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оборудование</w:t>
              </w:r>
            </w:hyperlink>
            <w:hyperlink r:id="rId39" w:tgtFrame="_blank" w:history="1">
              <w:r w:rsidRPr="00B42751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Оборудование</w:t>
              </w:r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для кабинета </w:t>
              </w:r>
              <w:r w:rsidRPr="00B42751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ОБЖ</w:t>
              </w:r>
              <w:proofErr w:type="gramEnd"/>
            </w:hyperlink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</w:t>
            </w:r>
            <w:hyperlink r:id="rId40" w:tgtFrame="_blank" w:history="1">
              <w:r w:rsidRPr="00B42751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Оборудование</w:t>
              </w:r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для кабинета </w:t>
              </w:r>
              <w:r w:rsidRPr="00B42751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ОБЖ</w:t>
              </w:r>
            </w:hyperlink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Производство</w:t>
            </w:r>
            <w:r w:rsidRPr="00B42751">
              <w:rPr>
                <w:rFonts w:ascii="inherit" w:eastAsia="Times New Roman" w:hAnsi="inherit" w:cs="Times New Roman"/>
                <w:b/>
                <w:bCs/>
                <w:sz w:val="26"/>
                <w:szCs w:val="26"/>
                <w:lang w:eastAsia="ru-RU"/>
              </w:rPr>
              <w:t>оборудования</w:t>
            </w:r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для</w:t>
            </w:r>
            <w:r w:rsidRPr="00B42751">
              <w:rPr>
                <w:rFonts w:ascii="inherit" w:eastAsia="Times New Roman" w:hAnsi="inherit" w:cs="Times New Roman"/>
                <w:b/>
                <w:bCs/>
                <w:sz w:val="26"/>
                <w:szCs w:val="26"/>
                <w:lang w:eastAsia="ru-RU"/>
              </w:rPr>
              <w:t>кабинетов</w:t>
            </w:r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по </w:t>
            </w:r>
            <w:r w:rsidRPr="00B42751">
              <w:rPr>
                <w:rFonts w:ascii="inherit" w:eastAsia="Times New Roman" w:hAnsi="inherit" w:cs="Times New Roman"/>
                <w:b/>
                <w:bCs/>
                <w:sz w:val="26"/>
                <w:szCs w:val="26"/>
                <w:lang w:eastAsia="ru-RU"/>
              </w:rPr>
              <w:t>ОБЖ</w:t>
            </w:r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, НВП, физики, химии. </w:t>
            </w:r>
            <w:proofErr w:type="spellStart"/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Каталог</w:t>
            </w:r>
            <w:hyperlink r:id="rId41" w:tgtFrame="_blank" w:history="1"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Для</w:t>
              </w:r>
              <w:proofErr w:type="spellEnd"/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 </w:t>
              </w:r>
              <w:proofErr w:type="spellStart"/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школы</w:t>
              </w:r>
            </w:hyperlink>
            <w:hyperlink r:id="rId42" w:tgtFrame="_blank" w:history="1"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Для</w:t>
              </w:r>
              <w:proofErr w:type="spellEnd"/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 </w:t>
              </w:r>
              <w:proofErr w:type="spellStart"/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лабораторий</w:t>
              </w:r>
            </w:hyperlink>
            <w:hyperlink r:id="rId43" w:tgtFrame="_blank" w:history="1"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Пожарная</w:t>
              </w:r>
              <w:proofErr w:type="spellEnd"/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</w:t>
              </w:r>
              <w:proofErr w:type="spellStart"/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безопасность</w:t>
              </w:r>
            </w:hyperlink>
            <w:hyperlink r:id="rId44" w:tgtFrame="_blank" w:history="1">
              <w:r w:rsidRPr="00B42751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ДОСААФ</w:t>
              </w:r>
            </w:hyperlink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Скрыть</w:t>
            </w:r>
            <w:proofErr w:type="spellEnd"/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рекламу:Не</w:t>
            </w:r>
            <w:proofErr w:type="spellEnd"/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интересуюсь этой темой / Уже </w:t>
            </w:r>
            <w:proofErr w:type="spellStart"/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купилНавязчивое</w:t>
            </w:r>
            <w:proofErr w:type="spellEnd"/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надоелоСомнительного</w:t>
            </w:r>
            <w:proofErr w:type="spellEnd"/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содержания или </w:t>
            </w:r>
            <w:proofErr w:type="spellStart"/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спамМешает</w:t>
            </w:r>
            <w:proofErr w:type="spellEnd"/>
            <w:r w:rsidRPr="00B42751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просмотру контента</w:t>
            </w:r>
          </w:p>
          <w:tbl>
            <w:tblPr>
              <w:tblW w:w="33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00"/>
            </w:tblGrid>
            <w:tr w:rsidR="00B42751" w:rsidRPr="00B42751">
              <w:trPr>
                <w:trHeight w:val="330"/>
                <w:tblCellSpacing w:w="15" w:type="dxa"/>
              </w:trPr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42751" w:rsidRPr="00B42751" w:rsidRDefault="00B42751" w:rsidP="00B42751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</w:pPr>
                  <w:r w:rsidRPr="00B42751"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  <w:t>Спасибо, объявление скрыто.</w:t>
                  </w:r>
                </w:p>
              </w:tc>
            </w:tr>
          </w:tbl>
          <w:p w:rsidR="00B42751" w:rsidRPr="00B42751" w:rsidRDefault="00B42751" w:rsidP="00B42751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</w:p>
        </w:tc>
      </w:tr>
    </w:tbl>
    <w:p w:rsidR="00B42751" w:rsidRPr="00B42751" w:rsidRDefault="00B42751" w:rsidP="00B42751">
      <w:pPr>
        <w:shd w:val="clear" w:color="auto" w:fill="FFFFFF"/>
        <w:spacing w:line="300" w:lineRule="atLeast"/>
        <w:jc w:val="center"/>
        <w:textAlignment w:val="baseline"/>
        <w:rPr>
          <w:ins w:id="50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51" w:author="Unknown">
        <w:r w:rsidRPr="00B42751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fldChar w:fldCharType="begin"/>
        </w:r>
        <w:r w:rsidRPr="00B42751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instrText xml:space="preserve"> HYPERLINK "https://direct.yandex.ru/?partner" \t "_blank" </w:instrText>
        </w:r>
        <w:r w:rsidRPr="00B42751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fldChar w:fldCharType="separate"/>
        </w:r>
        <w:proofErr w:type="spellStart"/>
        <w:r w:rsidRPr="00B42751">
          <w:rPr>
            <w:rFonts w:ascii="inherit" w:eastAsia="Times New Roman" w:hAnsi="inherit" w:cs="Segoe UI"/>
            <w:color w:val="0000FF"/>
            <w:sz w:val="26"/>
            <w:szCs w:val="26"/>
            <w:u w:val="single"/>
            <w:bdr w:val="none" w:sz="0" w:space="0" w:color="auto" w:frame="1"/>
            <w:lang w:eastAsia="ru-RU"/>
          </w:rPr>
          <w:t>Яндекс</w:t>
        </w:r>
        <w:proofErr w:type="gramStart"/>
        <w:r w:rsidRPr="00B42751">
          <w:rPr>
            <w:rFonts w:ascii="inherit" w:eastAsia="Times New Roman" w:hAnsi="inherit" w:cs="Segoe UI"/>
            <w:color w:val="0000FF"/>
            <w:sz w:val="26"/>
            <w:szCs w:val="26"/>
            <w:u w:val="single"/>
            <w:bdr w:val="none" w:sz="0" w:space="0" w:color="auto" w:frame="1"/>
            <w:lang w:eastAsia="ru-RU"/>
          </w:rPr>
          <w:t>.Д</w:t>
        </w:r>
        <w:proofErr w:type="gramEnd"/>
        <w:r w:rsidRPr="00B42751">
          <w:rPr>
            <w:rFonts w:ascii="inherit" w:eastAsia="Times New Roman" w:hAnsi="inherit" w:cs="Segoe UI"/>
            <w:color w:val="0000FF"/>
            <w:sz w:val="26"/>
            <w:szCs w:val="26"/>
            <w:u w:val="single"/>
            <w:bdr w:val="none" w:sz="0" w:space="0" w:color="auto" w:frame="1"/>
            <w:lang w:eastAsia="ru-RU"/>
          </w:rPr>
          <w:t>ирект</w:t>
        </w:r>
        <w:proofErr w:type="spellEnd"/>
        <w:r w:rsidRPr="00B42751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fldChar w:fldCharType="end"/>
        </w:r>
      </w:ins>
    </w:p>
    <w:p w:rsidR="00B42751" w:rsidRPr="00B42751" w:rsidRDefault="00B42751" w:rsidP="00B42751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52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53" w:author="Unknown">
        <w:r w:rsidRPr="00B42751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B42751" w:rsidRPr="00B42751" w:rsidRDefault="00B42751" w:rsidP="00B42751">
      <w:pPr>
        <w:shd w:val="clear" w:color="auto" w:fill="FFFFFF"/>
        <w:spacing w:after="0" w:line="300" w:lineRule="atLeast"/>
        <w:textAlignment w:val="baseline"/>
        <w:rPr>
          <w:ins w:id="5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5" w:author="Unknown">
        <w:r w:rsidRPr="00B4275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1.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 </w:t>
        </w:r>
        <w:r w:rsidRPr="00B4275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города Новгородской земли. За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пишите цифры, под которыми они указаны.</w:t>
        </w:r>
      </w:ins>
    </w:p>
    <w:p w:rsidR="00B42751" w:rsidRPr="00B42751" w:rsidRDefault="00B42751" w:rsidP="00B42751">
      <w:pPr>
        <w:shd w:val="clear" w:color="auto" w:fill="FFFFFF"/>
        <w:spacing w:after="390" w:line="300" w:lineRule="atLeast"/>
        <w:textAlignment w:val="baseline"/>
        <w:rPr>
          <w:ins w:id="5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7" w:author="Unknown"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Полоцк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Рязань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Псков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Изборск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Перемышль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Ладога</w:t>
        </w:r>
      </w:ins>
    </w:p>
    <w:p w:rsidR="00B42751" w:rsidRPr="00B42751" w:rsidRDefault="00B42751" w:rsidP="00B42751">
      <w:pPr>
        <w:shd w:val="clear" w:color="auto" w:fill="FFFFFF"/>
        <w:spacing w:after="0" w:line="300" w:lineRule="atLeast"/>
        <w:textAlignment w:val="baseline"/>
        <w:rPr>
          <w:ins w:id="5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9" w:author="Unknown">
        <w:r w:rsidRPr="00B4275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Новгороде хлеб был преимущественно привозным, потому что</w:t>
        </w:r>
      </w:ins>
    </w:p>
    <w:p w:rsidR="00B42751" w:rsidRPr="00B42751" w:rsidRDefault="00B42751" w:rsidP="00B42751">
      <w:pPr>
        <w:shd w:val="clear" w:color="auto" w:fill="FFFFFF"/>
        <w:spacing w:after="390" w:line="300" w:lineRule="atLeast"/>
        <w:textAlignment w:val="baseline"/>
        <w:rPr>
          <w:ins w:id="6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1" w:author="Unknown"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новгородские сорта хлеба продавали в Европу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новгородские земли были малопригодны для земледелия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новгородцы в силу религиозных верований отказались от употребления хлеба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производство хлеба было основным занятием новгород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цев, но хлеб стал главным продуктом торговли новго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родцев с другими русскими городами</w:t>
        </w:r>
      </w:ins>
    </w:p>
    <w:p w:rsidR="00B42751" w:rsidRPr="00B42751" w:rsidRDefault="00B42751" w:rsidP="00B42751">
      <w:pPr>
        <w:shd w:val="clear" w:color="auto" w:fill="FFFFFF"/>
        <w:spacing w:after="0" w:line="300" w:lineRule="atLeast"/>
        <w:textAlignment w:val="baseline"/>
        <w:rPr>
          <w:ins w:id="6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3" w:author="Unknown">
        <w:r w:rsidRPr="00B4275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называлось добровольное объединение людей для совместной работы или коллективной деятельности, распро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странённое в Новгороде?</w:t>
        </w:r>
      </w:ins>
    </w:p>
    <w:p w:rsidR="00B42751" w:rsidRPr="00B42751" w:rsidRDefault="00B42751" w:rsidP="00B42751">
      <w:pPr>
        <w:shd w:val="clear" w:color="auto" w:fill="FFFFFF"/>
        <w:spacing w:after="0" w:line="300" w:lineRule="atLeast"/>
        <w:textAlignment w:val="baseline"/>
        <w:rPr>
          <w:ins w:id="6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5" w:author="Unknown">
        <w:r w:rsidRPr="00B4275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 категорию населения в Новгороде, которая пользовалась наибольшим влиянием.</w:t>
        </w:r>
      </w:ins>
    </w:p>
    <w:p w:rsidR="00B42751" w:rsidRPr="00B42751" w:rsidRDefault="00B42751" w:rsidP="00B42751">
      <w:pPr>
        <w:shd w:val="clear" w:color="auto" w:fill="FFFFFF"/>
        <w:spacing w:after="390" w:line="300" w:lineRule="atLeast"/>
        <w:textAlignment w:val="baseline"/>
        <w:rPr>
          <w:ins w:id="6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7" w:author="Unknown"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княжеская дружина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бояре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крестьяне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ремесленники</w:t>
        </w:r>
      </w:ins>
    </w:p>
    <w:p w:rsidR="00B42751" w:rsidRPr="00B42751" w:rsidRDefault="00B42751" w:rsidP="00B42751">
      <w:pPr>
        <w:shd w:val="clear" w:color="auto" w:fill="FFFFFF"/>
        <w:spacing w:after="0" w:line="300" w:lineRule="atLeast"/>
        <w:textAlignment w:val="baseline"/>
        <w:rPr>
          <w:ins w:id="6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9" w:author="Unknown">
        <w:r w:rsidRPr="00B4275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 </w:t>
        </w:r>
        <w:r w:rsidRPr="00B4275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функции посадника в Новгоро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де. Запишите цифры, под которыми они указаны.</w:t>
        </w:r>
      </w:ins>
    </w:p>
    <w:p w:rsidR="00B42751" w:rsidRPr="00B42751" w:rsidRDefault="00B42751" w:rsidP="00B42751">
      <w:pPr>
        <w:shd w:val="clear" w:color="auto" w:fill="FFFFFF"/>
        <w:spacing w:after="390" w:line="300" w:lineRule="atLeast"/>
        <w:textAlignment w:val="baseline"/>
        <w:rPr>
          <w:ins w:id="7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1" w:author="Unknown"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руководство внешней политикой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2) </w:t>
        </w:r>
        <w:proofErr w:type="gramStart"/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контроль за</w:t>
        </w:r>
        <w:proofErr w:type="gramEnd"/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деятельностью князя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решение вопросов войны и мира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контроль за торговым судом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хранение казны Новгорода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назначение и смещение должностных лиц</w:t>
        </w:r>
      </w:ins>
    </w:p>
    <w:p w:rsidR="00B42751" w:rsidRPr="00B42751" w:rsidRDefault="00B42751" w:rsidP="00B42751">
      <w:pPr>
        <w:shd w:val="clear" w:color="auto" w:fill="FFFFFF"/>
        <w:spacing w:after="0" w:line="300" w:lineRule="atLeast"/>
        <w:textAlignment w:val="baseline"/>
        <w:rPr>
          <w:ins w:id="7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3" w:author="Unknown">
        <w:r w:rsidRPr="00B4275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властными структурами Новгорода и их полномочиями.</w:t>
        </w:r>
      </w:ins>
    </w:p>
    <w:p w:rsidR="00B42751" w:rsidRPr="00B42751" w:rsidRDefault="00B42751" w:rsidP="00B42751">
      <w:pPr>
        <w:shd w:val="clear" w:color="auto" w:fill="FFFFFF"/>
        <w:spacing w:after="390" w:line="315" w:lineRule="atLeast"/>
        <w:textAlignment w:val="baseline"/>
        <w:rPr>
          <w:ins w:id="74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75" w:author="Unknown">
        <w:r w:rsidRPr="00B42751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Полномочия</w:t>
        </w:r>
      </w:ins>
    </w:p>
    <w:p w:rsidR="00B42751" w:rsidRPr="00B42751" w:rsidRDefault="00B42751" w:rsidP="00B42751">
      <w:pPr>
        <w:shd w:val="clear" w:color="auto" w:fill="FFFFFF"/>
        <w:spacing w:after="390" w:line="300" w:lineRule="atLeast"/>
        <w:textAlignment w:val="baseline"/>
        <w:rPr>
          <w:ins w:id="7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7" w:author="Unknown"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глава церковного суда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глава городского ополчения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В) наблюдение за торговыми мерами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приглашение князей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Д) избрание высших должност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ных лиц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Е) </w:t>
        </w:r>
        <w:proofErr w:type="gramStart"/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контроль за</w:t>
        </w:r>
        <w:proofErr w:type="gramEnd"/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налоговой систе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мой</w:t>
        </w:r>
      </w:ins>
    </w:p>
    <w:p w:rsidR="00B42751" w:rsidRPr="00B42751" w:rsidRDefault="00B42751" w:rsidP="00B42751">
      <w:pPr>
        <w:shd w:val="clear" w:color="auto" w:fill="FFFFFF"/>
        <w:spacing w:after="390" w:line="315" w:lineRule="atLeast"/>
        <w:textAlignment w:val="baseline"/>
        <w:rPr>
          <w:ins w:id="78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79" w:author="Unknown">
        <w:r w:rsidRPr="00B42751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Орган власти, должностные лица</w:t>
        </w:r>
      </w:ins>
    </w:p>
    <w:p w:rsidR="00B42751" w:rsidRPr="00B42751" w:rsidRDefault="00B42751" w:rsidP="00B42751">
      <w:pPr>
        <w:shd w:val="clear" w:color="auto" w:fill="FFFFFF"/>
        <w:spacing w:after="390" w:line="300" w:lineRule="atLeast"/>
        <w:textAlignment w:val="baseline"/>
        <w:rPr>
          <w:ins w:id="8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1" w:author="Unknown"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вече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тысяцкий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владыка</w:t>
        </w:r>
      </w:ins>
    </w:p>
    <w:p w:rsidR="00B42751" w:rsidRPr="00B42751" w:rsidRDefault="00B42751" w:rsidP="00B42751">
      <w:pPr>
        <w:shd w:val="clear" w:color="auto" w:fill="FFFFFF"/>
        <w:spacing w:after="0" w:line="300" w:lineRule="atLeast"/>
        <w:textAlignment w:val="baseline"/>
        <w:rPr>
          <w:ins w:id="8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3" w:author="Unknown">
        <w:r w:rsidRPr="00B4275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Отметьте положение, характеризующее особенности ста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туса князя в Новгородской земле.</w:t>
        </w:r>
      </w:ins>
    </w:p>
    <w:p w:rsidR="00B42751" w:rsidRPr="00B42751" w:rsidRDefault="00B42751" w:rsidP="00B42751">
      <w:pPr>
        <w:shd w:val="clear" w:color="auto" w:fill="FFFFFF"/>
        <w:spacing w:after="390" w:line="300" w:lineRule="atLeast"/>
        <w:textAlignment w:val="baseline"/>
        <w:rPr>
          <w:ins w:id="8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5" w:author="Unknown"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князь обладал всей полнотой власти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князь имел право менять состав вече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 Новгороде не было княжеской династии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князь контролировал торговлю в Новгороде</w:t>
        </w:r>
      </w:ins>
    </w:p>
    <w:p w:rsidR="00B42751" w:rsidRPr="00B42751" w:rsidRDefault="00B42751" w:rsidP="00B42751">
      <w:pPr>
        <w:shd w:val="clear" w:color="auto" w:fill="FFFFFF"/>
        <w:spacing w:after="0" w:line="300" w:lineRule="atLeast"/>
        <w:textAlignment w:val="baseline"/>
        <w:rPr>
          <w:ins w:id="8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7" w:author="Unknown">
        <w:r w:rsidRPr="00B4275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 </w:t>
        </w:r>
        <w:r w:rsidRPr="00B4275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особенности культуры Нов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городской земли. Запишите цифры, под которыми они указаны.</w:t>
        </w:r>
      </w:ins>
    </w:p>
    <w:p w:rsidR="00B42751" w:rsidRPr="00B42751" w:rsidRDefault="00B42751" w:rsidP="00B42751">
      <w:pPr>
        <w:shd w:val="clear" w:color="auto" w:fill="FFFFFF"/>
        <w:spacing w:after="390" w:line="300" w:lineRule="atLeast"/>
        <w:textAlignment w:val="baseline"/>
        <w:rPr>
          <w:ins w:id="8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9" w:author="Unknown"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активное строительство небольших церквей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прославление в летописях подвигов новгородских князей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большое количество берестяных грамот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пассивное отношение горожан к развитию культуры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высокий уровень грамотности населения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запрет на упоминание вече в новгородских летописях</w:t>
        </w:r>
      </w:ins>
    </w:p>
    <w:p w:rsidR="00B42751" w:rsidRPr="00B42751" w:rsidRDefault="00B42751" w:rsidP="00B42751">
      <w:pPr>
        <w:shd w:val="clear" w:color="auto" w:fill="FFFFFF"/>
        <w:spacing w:after="0" w:line="300" w:lineRule="atLeast"/>
        <w:textAlignment w:val="baseline"/>
        <w:rPr>
          <w:ins w:id="9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1" w:author="Unknown">
        <w:r w:rsidRPr="00B4275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Киево-Печерский патерик — это</w:t>
        </w:r>
      </w:ins>
    </w:p>
    <w:p w:rsidR="00B42751" w:rsidRPr="00B42751" w:rsidRDefault="00B42751" w:rsidP="00B42751">
      <w:pPr>
        <w:shd w:val="clear" w:color="auto" w:fill="FFFFFF"/>
        <w:spacing w:after="390" w:line="300" w:lineRule="atLeast"/>
        <w:textAlignment w:val="baseline"/>
        <w:rPr>
          <w:ins w:id="9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3" w:author="Unknown"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сборник рассказов об основании монастыря в Киеве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киевский монастырь в центре города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торговая площадь в центре Киева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место жительства митрополита Киева и всея Руси</w:t>
        </w:r>
      </w:ins>
    </w:p>
    <w:p w:rsidR="00B42751" w:rsidRPr="00B42751" w:rsidRDefault="00B42751" w:rsidP="00B42751">
      <w:pPr>
        <w:shd w:val="clear" w:color="auto" w:fill="FFFFFF"/>
        <w:spacing w:after="0" w:line="300" w:lineRule="atLeast"/>
        <w:textAlignment w:val="baseline"/>
        <w:rPr>
          <w:ins w:id="9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5" w:author="Unknown">
        <w:r w:rsidRPr="00B4275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Ярослав </w:t>
        </w:r>
        <w:proofErr w:type="spellStart"/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Осмомысл</w:t>
        </w:r>
        <w:proofErr w:type="spellEnd"/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был князем</w:t>
        </w:r>
      </w:ins>
    </w:p>
    <w:p w:rsidR="00B42751" w:rsidRPr="00B42751" w:rsidRDefault="00B42751" w:rsidP="00B42751">
      <w:pPr>
        <w:shd w:val="clear" w:color="auto" w:fill="FFFFFF"/>
        <w:spacing w:after="390" w:line="300" w:lineRule="atLeast"/>
        <w:textAlignment w:val="baseline"/>
        <w:rPr>
          <w:ins w:id="9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7" w:author="Unknown"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Смоленским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Черниговским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Галицким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Киевским</w:t>
        </w:r>
      </w:ins>
    </w:p>
    <w:p w:rsidR="00B42751" w:rsidRPr="00B42751" w:rsidRDefault="00B42751" w:rsidP="00B42751">
      <w:pPr>
        <w:shd w:val="clear" w:color="auto" w:fill="FFFFFF"/>
        <w:spacing w:after="0" w:line="300" w:lineRule="atLeast"/>
        <w:textAlignment w:val="baseline"/>
        <w:rPr>
          <w:ins w:id="9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9" w:author="Unknown">
        <w:r w:rsidRPr="00B4275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11.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Даниил Галицкий основал город, названный в честь его сына. Это</w:t>
        </w:r>
      </w:ins>
    </w:p>
    <w:p w:rsidR="00B42751" w:rsidRPr="00B42751" w:rsidRDefault="00B42751" w:rsidP="00B42751">
      <w:pPr>
        <w:shd w:val="clear" w:color="auto" w:fill="FFFFFF"/>
        <w:spacing w:after="390" w:line="300" w:lineRule="atLeast"/>
        <w:textAlignment w:val="baseline"/>
        <w:rPr>
          <w:ins w:id="10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01" w:author="Unknown"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1) Киев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Чернигов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Львов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Рязань</w:t>
        </w:r>
      </w:ins>
    </w:p>
    <w:p w:rsidR="00B42751" w:rsidRPr="00B42751" w:rsidRDefault="00B42751" w:rsidP="00B42751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10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03" w:author="Unknown">
        <w:r w:rsidRPr="00B42751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истории Новгородская республика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B42751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1-135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2-3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3. Иваново сто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4-236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5-2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6-213321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7-3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8-236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9-3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10-1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11-3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B42751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1-346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2-3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3. артель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4-2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5-126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6-323112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7-3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8-135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9-1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10-3</w:t>
        </w:r>
        <w:r w:rsidRPr="00B4275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11-3</w:t>
        </w:r>
      </w:ins>
    </w:p>
    <w:p w:rsidR="00BB66E2" w:rsidRDefault="00BB66E2">
      <w:bookmarkStart w:id="104" w:name="_GoBack"/>
      <w:bookmarkEnd w:id="104"/>
    </w:p>
    <w:sectPr w:rsidR="00BB6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484"/>
    <w:rsid w:val="00B22484"/>
    <w:rsid w:val="00B42751"/>
    <w:rsid w:val="00BB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427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427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27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4275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B42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42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42751"/>
    <w:rPr>
      <w:b/>
      <w:bCs/>
    </w:rPr>
  </w:style>
  <w:style w:type="character" w:customStyle="1" w:styleId="apple-converted-space">
    <w:name w:val="apple-converted-space"/>
    <w:basedOn w:val="a0"/>
    <w:rsid w:val="00B42751"/>
  </w:style>
  <w:style w:type="character" w:styleId="a5">
    <w:name w:val="Hyperlink"/>
    <w:basedOn w:val="a0"/>
    <w:uiPriority w:val="99"/>
    <w:semiHidden/>
    <w:unhideWhenUsed/>
    <w:rsid w:val="00B42751"/>
    <w:rPr>
      <w:color w:val="0000FF"/>
      <w:u w:val="single"/>
    </w:rPr>
  </w:style>
  <w:style w:type="paragraph" w:customStyle="1" w:styleId="sertxt">
    <w:name w:val="sertxt"/>
    <w:basedOn w:val="a"/>
    <w:rsid w:val="00B42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427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27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427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427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27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4275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B42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42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42751"/>
    <w:rPr>
      <w:b/>
      <w:bCs/>
    </w:rPr>
  </w:style>
  <w:style w:type="character" w:customStyle="1" w:styleId="apple-converted-space">
    <w:name w:val="apple-converted-space"/>
    <w:basedOn w:val="a0"/>
    <w:rsid w:val="00B42751"/>
  </w:style>
  <w:style w:type="character" w:styleId="a5">
    <w:name w:val="Hyperlink"/>
    <w:basedOn w:val="a0"/>
    <w:uiPriority w:val="99"/>
    <w:semiHidden/>
    <w:unhideWhenUsed/>
    <w:rsid w:val="00B42751"/>
    <w:rPr>
      <w:color w:val="0000FF"/>
      <w:u w:val="single"/>
    </w:rPr>
  </w:style>
  <w:style w:type="paragraph" w:customStyle="1" w:styleId="sertxt">
    <w:name w:val="sertxt"/>
    <w:basedOn w:val="a"/>
    <w:rsid w:val="00B42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427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27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9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87504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177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  <w:divsChild>
            <w:div w:id="356546884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70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n.yandex.ru/count/5v_ksY66Bym501e2CG4jTbm00000EDYd7a02I09Wl0Xe173IsTqYW06uyh_yvSJct-S1Y078mDBuD901wBsOp2-O0Tp7f9ike07clPZCBwW1sCUacowu0UYZckWPm042s06Ue8mLu07Ub_SKw042-07mijw-0OW21fW2jjwA5w02YApe1Ra2xxhIActNT6dm0kxMizCE-0A2W820WCHAg0CCi0C4i0G1k0J_0UW4hWFu1FUv5OW5zxaLa0NGi2MW1T_51gW5Zxe5i0MFkWMu1RV02S05i84ao0NmamdG1PEw0k05MF050PW6eA7qKA06EAW6ECa6Hfnkq-MVjrVH1aOmf4hcdxTNgGSfTsp1JYq73B07W82G3D070jW72U07XWhu1mA0207G2BgAW870aC02u0Y4blG2W0e1mGe00000003mFzWA0k0AW8bw-0g0jHY82mog2n2SwJc2ANS00BGfDZZQWWK0m0k0emN82u3Kam7P2obtRC5EBGSCw0ltkHNm2mQ83F2othu1w0mRc0s2WVe1u0q2YGu00000003mFv0Em8Gzc0x6kBgRtVpdsrUW3i24FR0E0Q4F00000000y3-e3wdkeT7KgSk33DaFM6zsKhoRy3_W3m604C3SoX6G4DkZd_owpCsBUPeG2H400000003mFyWG1FWG180H18WH0P0H0w4H00000000y3-e4S24FR0H0G00?test-tag=327792000501761&amp;stat-id=6&amp;" TargetMode="External"/><Relationship Id="rId13" Type="http://schemas.openxmlformats.org/officeDocument/2006/relationships/hyperlink" Target="https://an.yandex.ru/count/5v_ksYhzg_y501e2CG4jTbm00000EDYd7a02I09Wl0Xe173IsTqYW06uyh_yvSJct-S1Y078mDBuD901wBsOp2-O0Tp7f9ike07clPZCBwW1sCUacowu0UYZckWPm056s06Ue8mLu07Ub_SKw042-07mijw-0OW21fW2jjwA5w02YApe1Ra2xxhIActNT6dm0kxMizCE-0A2W820WCHAg0CCi0C4i0G1k0J_0UW4hWFu1FUv5OW5zxaLa0NGi2MW1T_51gW5Zxe5i0MFkWMu1RV02S05i84ao0NmamdG1PEw0k05MF050PW6eA7qKA06EAW6ECa6Hfnkq-MVjrVH1aOmf4hcdxTNgGSfTsp1JYq73B07W82G3D070jW72U07XWhu1mA0207G2BgAW870aC02u0Y4blG2W0e1mGe00000003mFzWA0k0AW8bw-0g0jHY82mog2n2SwJc2ANS00BGfDZZQWWK0m0k0emN82u3Kam7P2obtRC5EBGSCw0ltkHNm2mQ83F2othu1w0mRc0s2WVe1u0q2YGu00000003mFv0Em8Gzc0x6kBgRtVpdsrUW3i24FR0E0Q4F00000000y3-e3wdkeT7KgSk33DaFM6zsKhoRy3_W3m604C3SoX6G4DkZd_owpCsBUPeG2H400000003mFyWG1FWG180H18WH0P0H0w4H00000000y3-e4S24FR0H0G00?test-tag=327792000501761&amp;stat-id=6&amp;" TargetMode="External"/><Relationship Id="rId18" Type="http://schemas.openxmlformats.org/officeDocument/2006/relationships/hyperlink" Target="https://an.yandex.ru/count/5v_ksdOo6La502i2CG4jTbm00000EDYd7a02I09Wl0Xe173qsl_G0u01khMY_lJsekNw0OW1uC7gbpgG0VI9ee8oc07MawZGCw01flATWZAe0OIIgD0pk06KhQUd6y010jW1yA6D5-01g8NM4-W1EFW1mflUlW680WQO0k35cHUW0hxQd1Uv0k-wqYfjrtHfy0BkrhFJ3lW2We20W834Ie03aVxYYWk80wIkmEeFc0Fsf0YW0mIe0mom0mIm106u1Fy1w0If0lW4tFaSY0NS-HoG1RZ77Q05oEe8g0MHhWUm1P6k1xW5yi47m0MmWIJ81V2J2T05-gS3u0K6y0K1c0QgY-qze0Oug0OuoGP6d6xJvP-tLz46HZ2aIkQVjrUf1obtRC5EBGSCi0U0W90Cq0S2u0U62lW70e080T08keg0WS2GW0BW29-jpWk02W712W0000000F0_s0e2u0g0YNhu2e2r68WB3AeB49pfEO8fTm00j2asEDg21G302u2Z1SWBWDIJ0TaBANTimKuj1mpe2zpv7F0B1eWCmflUlW7e31kO3OA1-W7W3GA93W0000000B0-a0x0X3sO3iQukflT_EVRLw0Em8Gzi0u1eGy00000003mFwWFgUwXqTIfouCCsG-uXvi764JgF-0F0O0GulUZ4v0GswEV_BhCpOjvcX094G0000000F0_-104W144Y141a143eH400000003mFwWHm8Gzi141?test-tag=327792000501761&amp;stat-id=6&amp;" TargetMode="External"/><Relationship Id="rId26" Type="http://schemas.openxmlformats.org/officeDocument/2006/relationships/image" Target="media/image3.jpeg"/><Relationship Id="rId39" Type="http://schemas.openxmlformats.org/officeDocument/2006/relationships/hyperlink" Target="https://an.yandex.ru/count/5v_ksgclUGG501e2CG4jTbm00000EDYd7a02I09Wl0Xe172knVJN3801uUt74uW1bxVTyoMG0Pw8ukOVc06u_FVX8A01ceZYvX-e0UgfkzyWk06Ei8R95C010jW1Y8AH3-01gDpv1-W1p07u0Rwhthu1Y086e0AGZk0CkGBlkj8gRTTqQV02xjQpqmxu0eA0W820n4gW0mYe0mom0mIu1Fy1w0JM0lW4xEGMY0Niv1QG1ONJ5w05yVa6g0N9vGMm1Sdb1RW5ou46m0N0vnp81S2f1z05siq2u0Kzy0K1c0Q2qApp3g06EAW6ECa6Hfnkq-MVjrVH1aOmf4hcdxTNgGSfTsp1JYq73B07W82G3D070jW71k07XWhu1mA0207G2BgAW870a802u0Y8Xx06W0e1mGe00000003mFzWA0k0AW8bw-0g0jHY82mog2n2SwJc2ANS00BGfDZZQWWK0m0k0emN82u3Kam7P2obtRC5EBGSCw0liv1Rm2mQ83Bwhthu1w0mRc0s2WVe1u0q2YGu00000000mF90Em8Gzc0x6kBgRtVpdsrUW3lcaBh0E0Q4F00000000y3-e3wdkeT7KgSk33DaF9699DVVZvJ_W3m604Cg0lGsG4DkZd_owpCsBUPeG4Wa040000000014pCpCpCpFpFyWG1FWG180H18WH0P0H0w4H00000000y3-e4S24FR0H0G00?test-tag=327792000501761&amp;stat-id=6&amp;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an.yandex.ru/count/5v_kslLnrTW502i2CG4jTbm00000EDYd7a02I09Wl0Xe173qsl_G0u01khMY_lJsekNw0OW1uC7gbpgG0VI9ee8oc07MawZGCw01flATWZAe0OIIgD0pk06KhQUd6y01FjW1yA6D5-01g8NM4-W1EFW1mflUlW680WQO0k35cHUW0hxQd1Uv0k-wqYfjrtHfy0BkrhFJ3lW2We20W834Ie03aVxYYWk80wIkmEeFc0Fsf0YW0mIe0mom0mIm106u1Fy1w0If0lW4tFaSY0NS-HoG1RZ77Q05oEe8g0MHhWUm1P6k1xW5yi47m0MmWIJ81V2J2T05-gS3u0K6y0K1c0QgY-qze0Oug0OuoGP6d6xJvP-tLz46HZ2aIkQVjrUf1obtRC5EBGSCi0U0W90Cq0S2u0U62lW70e080T08keg0WS2GW0BW29-jpWk02W712W0000000F0_s0e2u0g0YNhu2e2r68WB3AeB49pfEO8fTm00j2asEDg21G302u2Z1SWBWDIJ0TaBANTimKuj1mpe2zpv7F0B1eWCmflUlW7e31kO3OA1-W7W3GA93W0000000B0-a0x0X3sO3iQukflT_EVRLw0Em8Gzi0u1eGy00000003mFwWFgUwXqTIfouCCsG-uXvi764JgF-0F0O0GulUZ4v0GswEV_BhCpOjvcX094G0000000F0_-104W144Y141a143eH400000003mFwWHm8Gzi141?test-tag=327792000501761&amp;stat-id=6&amp;" TargetMode="External"/><Relationship Id="rId34" Type="http://schemas.openxmlformats.org/officeDocument/2006/relationships/hyperlink" Target="https://an.yandex.ru/count/5v_ksdX45CS501S2CG4jTbm00000EDYd7a02I09Wl0Xe173kiPdW1e01sCIKWWU80RpLf8Wpa07iblMjBfW1aiFCYYoW0UgMzQqkg06UlyoABBW1jCYfend00HxO0VhucnJW0UJvZ1Je0Mhu0T2Athu1Y086e0AWrSm4kGBlkj8gRTTqQV02xjQpqmxu0eA0W820n4gW0mQe0mom0mIu1Fy1w0JO4VW4vRC4Y0NbimIG1UZD1A05WAm1g0MhZm6m1QkF0RW5-fK1m0MLpGd81S2u0j05m43W1LBm1G6O1fZHskC3e0Oug0OuoGP6d6xJvP-tLz46HZ2aIkQVjrUf1obtRC5EBGSCi0U0W90Cq0S2s0S6u0U62lW70e080T08keg0WS2GW0BW2D2gfWA02W712W0000000F0_s0e2u0g0YNhu2e2r68WB3AeB49pfEO8fTm00j2asEDg21G302u2Z1SWBWDIJ0TaBANTimKuj1mpe2-Mp1F0B1eWCq8hUlW7e31kO3OA1-W7W3GA93W000000070za0x0X3sO3iQukflT_EVRLw0Em8Gzi0u1eGy00000003mFwWFgUwXqTIfouCCsG-6Vi2k_xNUF-0F0O0G_fgB4OWGpvVXumMG4DkZd_owpCsBUPeG2H400000003mFyWG1FWG180H18WH0P0H0w4H00000000y3-e4S24FR0H0G00?test-tag=327792000501761&amp;stat-id=6&amp;" TargetMode="External"/><Relationship Id="rId42" Type="http://schemas.openxmlformats.org/officeDocument/2006/relationships/hyperlink" Target="https://an.yandex.ru/count/5v_kslWt4n4501e2CG4jTbm00000EDYd7a02I09Wl0Xe172knVJN3801uUt74uW1bxVTyoMG0Pw8ukOVc06u_FVX8A01ceZYvX-e0UgfkzyWk06Ei8R95C01GjW1Y8AH3-01gDpv1-W1p07u0Rwhthu1Y086e0AGZk0CkGBlkj8gRTTqQV02xjQpqmxu0eA0W820n4gW0mYe0mom0mIu1Fy1w0JM0lW4xEGMY0Niv1QG1ONJ5w05yVa6g0N9vGMm1Sdb1RW5ou46m0N0vnp81S2f1z05siq2u0Kzy0K1c0Q2qApp3g06EAW6ECa6Hfnkq-MVjrVH1aOmf4hcdxTNgGSfTsp1JYq73B07W82G3D070jW71k07XWhu1mA0207G2BgAW870a802u0Y8Xx06W0e1mGe00000003mFzWA0k0AW8bw-0g0jHY82mog2n2SwJc2ANS00BGfDZZQWWK0m0k0emN82u3Kam7P2obtRC5EBGSCw0liv1Rm2mQ83Bwhthu1w0mRc0s2WVe1u0q2YGu00000000mF90Em8Gzc0x6kBgRtVpdsrUW3lcaBh0E0Q4F00000000y3-e3wdkeT7KgSk33DaF9699DVVZvJ_W3m604Cg0lGsG4DkZd_owpCsBUPeG4Wa040000000014pCpCpCpFpFyWG1FWG180H18WH0P0H0w4H00000000y3-e4S24FR0H0G00?test-tag=327792000501761&amp;stat-id=6&amp;" TargetMode="External"/><Relationship Id="rId7" Type="http://schemas.openxmlformats.org/officeDocument/2006/relationships/hyperlink" Target="https://an.yandex.ru/count/5v_ksY66Bym501e2CG4jTbm00000EDYd7a02I09Wl0Xe173IsTqYW06uyh_yvSJct-S1Y078mDBuD901wBsOp2-O0Tp7f9ike07clPZCBwW1sCUacowu0UYZckWPm042s06Ue8mLu07Ub_SKw042-07mijw-0OW21fW2jjwA5w02YApe1Ra2xxhIActNT6dm0kxMizCE-0A2W820WCHAg0CCi0C4i0G1k0J_0UW4hWFu1FUv5OW5zxaLa0NGi2MW1T_51gW5Zxe5i0MFkWMu1RV02S05i84ao0NmamdG1PEw0k05MF050PW6eA7qKA06EAW6ECa6Hfnkq-MVjrVH1aOmf4hcdxTNgGSfTsp1JYq73B07W82G3D070jW72U07XWhu1mA0207G2BgAW870aC02u0Y4blG2W0e1mGe00000003mFzWA0k0AW8bw-0g0jHY82mog2n2SwJc2ANS00BGfDZZQWWK0m0k0emN82u3Kam7P2obtRC5EBGSCw0ltkHNm2mQ83F2othu1w0mRc0s2WVe1u0q2YGu00000003mFv0Em8Gzc0x6kBgRtVpdsrUW3i24FR0E0Q4F00000000y3-e3wdkeT7KgSk33DaFM6zsKhoRy3_W3m604C3SoX6G4DkZd_owpCsBUPeG2H400000003mFyWG1FWG180H18WH0P0H0w4H00000000y3-e4S24FR0H0G00?test-tag=327792000501761&amp;stat-id=6&amp;" TargetMode="External"/><Relationship Id="rId12" Type="http://schemas.openxmlformats.org/officeDocument/2006/relationships/hyperlink" Target="https://an.yandex.ru/count/5v_ksgHn2s4501e2CG4jTbm00000EDYd7a02I09Wl0Xe173IsTqYW06uyh_yvSJct-S1Y078mDBuD901wBsOp2-O0Tp7f9ike07clPZCBwW1sCUacowu0UYZckWPm052s06Ue8mLu07Ub_SKw042-07mijw-0OW21fW2jjwA5w02YApe1Ra2xxhIActNT6dm0kxMizCE-0A2W820WCHAg0CCi0C4i0G1k0J_0UW4hWFu1FUv5OW5zxaLa0NGi2MW1T_51gW5Zxe5i0MFkWMu1RV02S05i84ao0NmamdG1PEw0k05MF050PW6eA7qKA06EAW6ECa6Hfnkq-MVjrVH1aOmf4hcdxTNgGSfTsp1JYq73B07W82G3D070jW72U07XWhu1mA0207G2BgAW870aC02u0Y4blG2W0e1mGe00000003mFzWA0k0AW8bw-0g0jHY82mog2n2SwJc2ANS00BGfDZZQWWK0m0k0emN82u3Kam7P2obtRC5EBGSCw0ltkHNm2mQ83F2othu1w0mRc0s2WVe1u0q2YGu00000003mFv0Em8Gzc0x6kBgRtVpdsrUW3i24FR0E0Q4F00000000y3-e3wdkeT7KgSk33DaFM6zsKhoRy3_W3m604C3SoX6G4DkZd_owpCsBUPeG2H400000003mFyWG1FWG180H18WH0P0H0w4H00000000y3-e4S24FR0H0G00?test-tag=327792000501761&amp;stat-id=6&amp;" TargetMode="External"/><Relationship Id="rId17" Type="http://schemas.openxmlformats.org/officeDocument/2006/relationships/hyperlink" Target="https://an.yandex.ru/count/5v_ksdOo6La502i2CG4jTbm00000EDYd7a02I09Wl0Xe173qsl_G0u01khMY_lJsekNw0OW1uC7gbpgG0VI9ee8oc07MawZGCw01flATWZAe0OIIgD0pk06KhQUd6y010jW1yA6D5-01g8NM4-W1EFW1mflUlW680WQO0k35cHUW0hxQd1Uv0k-wqYfjrtHfy0BkrhFJ3lW2We20W834Ie03aVxYYWk80wIkmEeFc0Fsf0YW0mIe0mom0mIm106u1Fy1w0If0lW4tFaSY0NS-HoG1RZ77Q05oEe8g0MHhWUm1P6k1xW5yi47m0MmWIJ81V2J2T05-gS3u0K6y0K1c0QgY-qze0Oug0OuoGP6d6xJvP-tLz46HZ2aIkQVjrUf1obtRC5EBGSCi0U0W90Cq0S2u0U62lW70e080T08keg0WS2GW0BW29-jpWk02W712W0000000F0_s0e2u0g0YNhu2e2r68WB3AeB49pfEO8fTm00j2asEDg21G302u2Z1SWBWDIJ0TaBANTimKuj1mpe2zpv7F0B1eWCmflUlW7e31kO3OA1-W7W3GA93W0000000B0-a0x0X3sO3iQukflT_EVRLw0Em8Gzi0u1eGy00000003mFwWFgUwXqTIfouCCsG-uXvi764JgF-0F0O0GulUZ4v0GswEV_BhCpOjvcX094G0000000F0_-104W144Y141a143eH400000003mFwWHm8Gzi141?test-tag=327792000501761&amp;stat-id=6&amp;" TargetMode="External"/><Relationship Id="rId25" Type="http://schemas.openxmlformats.org/officeDocument/2006/relationships/hyperlink" Target="https://an.yandex.ru/count/5v_ksXthY6u501S2CG4jTbm00000EDYd7a02I09Wl0Xe173kiPdW1e01sCIKWWU80RpLf8Wpa07iblMjBfW1aiFCYYoW0UgMzQqkg06UlyoABBW1jCYfend00GBO0VhucnJW0UJvZ1Je0Mhu0T2Athu1Y086e0AWrSm4kGBlkj8gRTTqQV02xjQpqmxu0eA0W820n4gW0mQe0mom0mIu1Fy1w0JO4VW4vRC4Y0NbimIG1UZD1A05WAm1g0MhZm6m1QkF0RW5-fK1m0MLpGd81S2u0j05m43W1LBm1G6O1fZHskC3e0Oug0OuoGP6d6xJvP-tLz46HZ2aIkQVjrUf1obtRC5EBGSCi0U0W90Cq0S2s0S6u0U62lW70e080T08keg0WS2GW0BW2D2gfWA02W712W0000000F0_s0e2u0g0YNhu2e2r68WB3AeB49pfEO8fTm00j2asEDg21G302u2Z1SWBWDIJ0TaBANTimKuj1mpe2-Mp1F0B1eWCq8hUlW7e31kO3OA1-W7W3GA93W000000070za0x0X3sO3iQukflT_EVRLw0Em8Gzi0u1eGy00000003mFwWFgUwXqTIfouCCsG-6Vi2k_xNUF-0F0O0G_fgB4OWGpvVXumMG4DkZd_owpCsBUPeG2H400000003mFyWG1FWG180H18WH0P0H0w4H00000000y3-e4S24FR0H0G00?test-tag=327793074243585&amp;stat-id=6&amp;" TargetMode="External"/><Relationship Id="rId33" Type="http://schemas.openxmlformats.org/officeDocument/2006/relationships/hyperlink" Target="https://an.yandex.ru/count/5v_ksh0IQr0501S2CG4jTbm00000EDYd7a02I09Wl0Xe173kiPdW1e01sCIKWWU80RpLf8Wpa07iblMjBfW1aiFCYYoW0UgMzQqkg06UlyoABBW1jCYfend00HJO0VhucnJW0UJvZ1Je0Mhu0T2Athu1Y086e0AWrSm4kGBlkj8gRTTqQV02xjQpqmxu0eA0W820n4gW0mQe0mom0mIu1Fy1w0JO4VW4vRC4Y0NbimIG1UZD1A05WAm1g0MhZm6m1QkF0RW5-fK1m0MLpGd81S2u0j05m43W1LBm1G6O1fZHskC3e0Oug0OuoGP6d6xJvP-tLz46HZ2aIkQVjrUf1obtRC5EBGSCi0U0W90Cq0S2s0S6u0U62lW70e080T08keg0WS2GW0BW2D2gfWA02W712W0000000F0_s0e2u0g0YNhu2e2r68WB3AeB49pfEO8fTm00j2asEDg21G302u2Z1SWBWDIJ0TaBANTimKuj1mpe2-Mp1F0B1eWCq8hUlW7e31kO3OA1-W7W3GA93W000000070za0x0X3sO3iQukflT_EVRLw0Em8Gzi0u1eGy00000003mFwWFgUwXqTIfouCCsG-6Vi2k_xNUF-0F0O0G_fgB4OWGpvVXumMG4DkZd_owpCsBUPeG2H400000003mFyWG1FWG180H18WH0P0H0w4H00000000y3-e4S24FR0H0G00?test-tag=327792000501761&amp;stat-id=6&amp;" TargetMode="External"/><Relationship Id="rId38" Type="http://schemas.openxmlformats.org/officeDocument/2006/relationships/hyperlink" Target="https://an.yandex.ru/count/5v_ksgclUGG501e2CG4jTbm00000EDYd7a02I09Wl0Xe172knVJN3801uUt74uW1bxVTyoMG0Pw8ukOVc06u_FVX8A01ceZYvX-e0UgfkzyWk06Ei8R95C010jW1Y8AH3-01gDpv1-W1p07u0Rwhthu1Y086e0AGZk0CkGBlkj8gRTTqQV02xjQpqmxu0eA0W820n4gW0mYe0mom0mIu1Fy1w0JM0lW4xEGMY0Niv1QG1ONJ5w05yVa6g0N9vGMm1Sdb1RW5ou46m0N0vnp81S2f1z05siq2u0Kzy0K1c0Q2qApp3g06EAW6ECa6Hfnkq-MVjrVH1aOmf4hcdxTNgGSfTsp1JYq73B07W82G3D070jW71k07XWhu1mA0207G2BgAW870a802u0Y8Xx06W0e1mGe00000003mFzWA0k0AW8bw-0g0jHY82mog2n2SwJc2ANS00BGfDZZQWWK0m0k0emN82u3Kam7P2obtRC5EBGSCw0liv1Rm2mQ83Bwhthu1w0mRc0s2WVe1u0q2YGu00000000mF90Em8Gzc0x6kBgRtVpdsrUW3lcaBh0E0Q4F00000000y3-e3wdkeT7KgSk33DaF9699DVVZvJ_W3m604Cg0lGsG4DkZd_owpCsBUPeG4Wa040000000014pCpCpCpFpFyWG1FWG180H18WH0P0H0w4H00000000y3-e4S24FR0H0G00?test-tag=327792000501761&amp;stat-id=6&amp;" TargetMode="External"/><Relationship Id="rId46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2.jpeg"/><Relationship Id="rId20" Type="http://schemas.openxmlformats.org/officeDocument/2006/relationships/hyperlink" Target="https://an.yandex.ru/count/5v_ksdOo6La502i2CG4jTbm00000EDYd7a02I09Wl0Xe173qsl_G0u01khMY_lJsekNw0OW1uC7gbpgG0VI9ee8oc07MawZGCw01flATWZAe0OIIgD0pk06KhQUd6y010jW1yA6D5-01g8NM4-W1EFW1mflUlW680WQO0k35cHUW0hxQd1Uv0k-wqYfjrtHfy0BkrhFJ3lW2We20W834Ie03aVxYYWk80wIkmEeFc0Fsf0YW0mIe0mom0mIm106u1Fy1w0If0lW4tFaSY0NS-HoG1RZ77Q05oEe8g0MHhWUm1P6k1xW5yi47m0MmWIJ81V2J2T05-gS3u0K6y0K1c0QgY-qze0Oug0OuoGP6d6xJvP-tLz46HZ2aIkQVjrUf1obtRC5EBGSCi0U0W90Cq0S2u0U62lW70e080T08keg0WS2GW0BW29-jpWk02W712W0000000F0_s0e2u0g0YNhu2e2r68WB3AeB49pfEO8fTm00j2asEDg21G302u2Z1SWBWDIJ0TaBANTimKuj1mpe2zpv7F0B1eWCmflUlW7e31kO3OA1-W7W3GA93W0000000B0-a0x0X3sO3iQukflT_EVRLw0Em8Gzi0u1eGy00000003mFwWFgUwXqTIfouCCsG-uXvi764JgF-0F0O0GulUZ4v0GswEV_BhCpOjvcX094G0000000F0_-104W144Y141a143eH400000003mFwWHm8Gzi141?test-tag=327792000501761&amp;stat-id=6&amp;" TargetMode="External"/><Relationship Id="rId29" Type="http://schemas.openxmlformats.org/officeDocument/2006/relationships/hyperlink" Target="https://an.yandex.ru/count/5v_ksXthY6u501S2CG4jTbm00000EDYd7a02I09Wl0Xe173kiPdW1e01sCIKWWU80RpLf8Wpa07iblMjBfW1aiFCYYoW0UgMzQqkg06UlyoABBW1jCYfend00GBO0VhucnJW0UJvZ1Je0Mhu0T2Athu1Y086e0AWrSm4kGBlkj8gRTTqQV02xjQpqmxu0eA0W820n4gW0mQe0mom0mIu1Fy1w0JO4VW4vRC4Y0NbimIG1UZD1A05WAm1g0MhZm6m1QkF0RW5-fK1m0MLpGd81S2u0j05m43W1LBm1G6O1fZHskC3e0Oug0OuoGP6d6xJvP-tLz46HZ2aIkQVjrUf1obtRC5EBGSCi0U0W90Cq0S2s0S6u0U62lW70e080T08keg0WS2GW0BW2D2gfWA02W712W0000000F0_s0e2u0g0YNhu2e2r68WB3AeB49pfEO8fTm00j2asEDg21G302u2Z1SWBWDIJ0TaBANTimKuj1mpe2-Mp1F0B1eWCq8hUlW7e31kO3OA1-W7W3GA93W000000070za0x0X3sO3iQukflT_EVRLw0Em8Gzi0u1eGy00000003mFwWFgUwXqTIfouCCsG-6Vi2k_xNUF-0F0O0G_fgB4OWGpvVXumMG4DkZd_owpCsBUPeG2H400000003mFyWG1FWG180H18WH0P0H0w4H00000000y3-e4S24FR0H0G00?test-tag=327792000501761&amp;stat-id=6&amp;" TargetMode="External"/><Relationship Id="rId41" Type="http://schemas.openxmlformats.org/officeDocument/2006/relationships/hyperlink" Target="https://an.yandex.ru/count/5v_kshpsxSG501e2CG4jTbm00000EDYd7a02I09Wl0Xe172knVJN3801uUt74uW1bxVTyoMG0Pw8ukOVc06u_FVX8A01ceZYvX-e0UgfkzyWk06Ei8R95C01FjW1Y8AH3-01gDpv1-W1p07u0Rwhthu1Y086e0AGZk0CkGBlkj8gRTTqQV02xjQpqmxu0eA0W820n4gW0mYe0mom0mIu1Fy1w0JM0lW4xEGMY0Niv1QG1ONJ5w05yVa6g0N9vGMm1Sdb1RW5ou46m0N0vnp81S2f1z05siq2u0Kzy0K1c0Q2qApp3g06EAW6ECa6Hfnkq-MVjrVH1aOmf4hcdxTNgGSfTsp1JYq73B07W82G3D070jW71k07XWhu1mA0207G2BgAW870a802u0Y8Xx06W0e1mGe00000003mFzWA0k0AW8bw-0g0jHY82mog2n2SwJc2ANS00BGfDZZQWWK0m0k0emN82u3Kam7P2obtRC5EBGSCw0liv1Rm2mQ83Bwhthu1w0mRc0s2WVe1u0q2YGu00000000mF90Em8Gzc0x6kBgRtVpdsrUW3lcaBh0E0Q4F00000000y3-e3wdkeT7KgSk33DaF9699DVVZvJ_W3m604Cg0lGsG4DkZd_owpCsBUPeG4Wa040000000014pCpCpCpFpFyWG1FWG180H18WH0P0H0w4H00000000y3-e4S24FR0H0G00?test-tag=327792000501761&amp;stat-id=6&amp;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an.yandex.ru/count/5v_ksf60KU8501e2CG4jTbm00000EDYd7a02I09Wl0Xe173IsTqYW06uyh_yvSJct-S1Y078mDBuD901wBsOp2-O0Tp7f9ike07clPZCBwW1sCUacowu0UYZckWPm04-s06Ue8mLu07Ub_SKw042-07mijw-0OW21fW2jjwA5w02YApe1Ra2xxhIActNT6dm0kxMizCE-0A2W820WCHAg0CCi0C4i0G1k0J_0UW4hWFu1FUv5OW5zxaLa0NGi2MW1T_51gW5Zxe5i0MFkWMu1RV02S05i84ao0NmamdG1PEw0k05MF050PW6eA7qKA06EAW6ECa6Hfnkq-MVjrVH1aOmf4hcdxTNgGSfTsp1JYq73B07W82G3D070jW72U07XWhu1mA0207G2BgAW870aC02u0Y4blG2W0e1mGe00000003mFzWA0k0AW8bw-0g0jHY82mog2n2SwJc2ANS00BGfDZZQWWK0m0k0emN82u3Kam7P2obtRC5EBGSCw0ltkHNm2mQ83F2othu1w0mRc0s2WVe1u0q2YGu00000003mFv0Em8Gzc0x6kBgRtVpdsrUW3i24FR0E0Q4F00000000y3-e3wdkeT7KgSk33DaFM6zsKhoRy3_W3m604C3SoX6G4DkZd_owpCsBUPeG2H400000003mFyWG1FWG180H18WH0P0H0w4H00000000y3-e4S24FR0H0G00?test-tag=327792000501761&amp;stat-id=6&amp;" TargetMode="External"/><Relationship Id="rId24" Type="http://schemas.openxmlformats.org/officeDocument/2006/relationships/hyperlink" Target="https://an.yandex.ru/count/5v_kslbMicW502i2CG4jTbm00000EDYd7a02I09Wl0Xe173qsl_G0u01khMY_lJsekNw0OW1uC7gbpgG0VI9ee8oc07MawZGCw01flATWZAe0OIIgD0pk06KhQUd6y01LjW1yA6D5-01g8NM4-W1EFW1mflUlW680WQO0k35cHUW0hxQd1Uv0k-wqYfjrtHfy0BkrhFJ3lW2We20W834Ie03aVxYYWk80wIkmEeFc0Fsf0YW0mIe0mom0mIm106u1Fy1w0If0lW4tFaSY0NS-HoG1RZ77Q05oEe8g0MHhWUm1P6k1xW5yi47m0MmWIJ81V2J2T05-gS3u0K6y0K1c0QgY-qze0Oug0OuoGP6d6xJvP-tLz46HZ2aIkQVjrUf1obtRC5EBGSCi0U0W90Cq0S2u0U62lW70e080T08keg0WS2GW0BW29-jpWk02W712W0000000F0_s0e2u0g0YNhu2e2r68WB3AeB49pfEO8fTm00j2asEDg21G302u2Z1SWBWDIJ0TaBANTimKuj1mpe2zpv7F0B1eWCmflUlW7e31kO3OA1-W7W3GA93W0000000B0-a0x0X3sO3iQukflT_EVRLw0Em8Gzi0u1eGy00000003mFwWFgUwXqTIfouCCsG-uXvi764JgF-0F0O0GulUZ4v0GswEV_BhCpOjvcX094G0000000F0_-104W144Y141a143eH400000003mFwWHm8Gzi141?test-tag=327792000501761&amp;stat-id=6&amp;" TargetMode="External"/><Relationship Id="rId32" Type="http://schemas.openxmlformats.org/officeDocument/2006/relationships/hyperlink" Target="https://an.yandex.ru/count/5v_ksgShMRC501S2CG4jTbm00000EDYd7a02I09Wl0Xe173kiPdW1e01sCIKWWU80RpLf8Wpa07iblMjBfW1aiFCYYoW0UgMzQqkg06UlyoABBW1jCYfend00H3O0VhucnJW0UJvZ1Je0Mhu0T2Athu1Y086e0AWrSm4kGBlkj8gRTTqQV02xjQpqmxu0eA0W820n4gW0mQe0mom0mIu1Fy1w0JO4VW4vRC4Y0NbimIG1UZD1A05WAm1g0MhZm6m1QkF0RW5-fK1m0MLpGd81S2u0j05m43W1LBm1G6O1fZHskC3e0Oug0OuoGP6d6xJvP-tLz46HZ2aIkQVjrUf1obtRC5EBGSCi0U0W90Cq0S2s0S6u0U62lW70e080T08keg0WS2GW0BW2D2gfWA02W712W0000000F0_s0e2u0g0YNhu2e2r68WB3AeB49pfEO8fTm00j2asEDg21G302u2Z1SWBWDIJ0TaBANTimKuj1mpe2-Mp1F0B1eWCq8hUlW7e31kO3OA1-W7W3GA93W000000070za0x0X3sO3iQukflT_EVRLw0Em8Gzi0u1eGy00000003mFwWFgUwXqTIfouCCsG-6Vi2k_xNUF-0F0O0G_fgB4OWGpvVXumMG4DkZd_owpCsBUPeG2H400000003mFyWG1FWG180H18WH0P0H0w4H00000000y3-e4S24FR0H0G00?test-tag=327792000501761&amp;stat-id=6&amp;" TargetMode="External"/><Relationship Id="rId37" Type="http://schemas.openxmlformats.org/officeDocument/2006/relationships/hyperlink" Target="https://an.yandex.ru/count/5v_ksgclUGG501e2CG4jTbm00000EDYd7a02I09Wl0Xe172knVJN3801uUt74uW1bxVTyoMG0Pw8ukOVc06u_FVX8A01ceZYvX-e0UgfkzyWk06Ei8R95C010jW1Y8AH3-01gDpv1-W1p07u0Rwhthu1Y086e0AGZk0CkGBlkj8gRTTqQV02xjQpqmxu0eA0W820n4gW0mYe0mom0mIu1Fy1w0JM0lW4xEGMY0Niv1QG1ONJ5w05yVa6g0N9vGMm1Sdb1RW5ou46m0N0vnp81S2f1z05siq2u0Kzy0K1c0Q2qApp3g06EAW6ECa6Hfnkq-MVjrVH1aOmf4hcdxTNgGSfTsp1JYq73B07W82G3D070jW71k07XWhu1mA0207G2BgAW870a802u0Y8Xx06W0e1mGe00000003mFzWA0k0AW8bw-0g0jHY82mog2n2SwJc2ANS00BGfDZZQWWK0m0k0emN82u3Kam7P2obtRC5EBGSCw0liv1Rm2mQ83Bwhthu1w0mRc0s2WVe1u0q2YGu00000000mF90Em8Gzc0x6kBgRtVpdsrUW3lcaBh0E0Q4F00000000y3-e3wdkeT7KgSk33DaF9699DVVZvJ_W3m604Cg0lGsG4DkZd_owpCsBUPeG4Wa040000000014pCpCpCpFpFyWG1FWG180H18WH0P0H0w4H00000000y3-e4S24FR0H0G00?test-tag=327792000501761&amp;stat-id=6&amp;" TargetMode="External"/><Relationship Id="rId40" Type="http://schemas.openxmlformats.org/officeDocument/2006/relationships/hyperlink" Target="https://an.yandex.ru/count/5v_ksgclUGG501e2CG4jTbm00000EDYd7a02I09Wl0Xe172knVJN3801uUt74uW1bxVTyoMG0Pw8ukOVc06u_FVX8A01ceZYvX-e0UgfkzyWk06Ei8R95C010jW1Y8AH3-01gDpv1-W1p07u0Rwhthu1Y086e0AGZk0CkGBlkj8gRTTqQV02xjQpqmxu0eA0W820n4gW0mYe0mom0mIu1Fy1w0JM0lW4xEGMY0Niv1QG1ONJ5w05yVa6g0N9vGMm1Sdb1RW5ou46m0N0vnp81S2f1z05siq2u0Kzy0K1c0Q2qApp3g06EAW6ECa6Hfnkq-MVjrVH1aOmf4hcdxTNgGSfTsp1JYq73B07W82G3D070jW71k07XWhu1mA0207G2BgAW870a802u0Y8Xx06W0e1mGe00000003mFzWA0k0AW8bw-0g0jHY82mog2n2SwJc2ANS00BGfDZZQWWK0m0k0emN82u3Kam7P2obtRC5EBGSCw0liv1Rm2mQ83Bwhthu1w0mRc0s2WVe1u0q2YGu00000000mF90Em8Gzc0x6kBgRtVpdsrUW3lcaBh0E0Q4F00000000y3-e3wdkeT7KgSk33DaF9699DVVZvJ_W3m604Cg0lGsG4DkZd_owpCsBUPeG4Wa040000000014pCpCpCpFpFyWG1FWG180H18WH0P0H0w4H00000000y3-e4S24FR0H0G00?test-tag=327792000501761&amp;stat-id=6&amp;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s://an.yandex.ru/count/5v_ksY66Bym501e2CG4jTbm00000EDYd7a02I09Wl0Xe173IsTqYW06uyh_yvSJct-S1Y078mDBuD901wBsOp2-O0Tp7f9ike07clPZCBwW1sCUacowu0UYZckWPm042s06Ue8mLu07Ub_SKw042-07mijw-0OW21fW2jjwA5w02YApe1Ra2xxhIActNT6dm0kxMizCE-0A2W820WCHAg0CCi0C4i0G1k0J_0UW4hWFu1FUv5OW5zxaLa0NGi2MW1T_51gW5Zxe5i0MFkWMu1RV02S05i84ao0NmamdG1PEw0k05MF050PW6eA7qKA06EAW6ECa6Hfnkq-MVjrVH1aOmf4hcdxTNgGSfTsp1JYq73B07W82G3D070jW72U07XWhu1mA0207G2BgAW870aC02u0Y4blG2W0e1mGe00000003mFzWA0k0AW8bw-0g0jHY82mog2n2SwJc2ANS00BGfDZZQWWK0m0k0emN82u3Kam7P2obtRC5EBGSCw0ltkHNm2mQ83F2othu1w0mRc0s2WVe1u0q2YGu00000003mFv0Em8Gzc0x6kBgRtVpdsrUW3i24FR0E0Q4F00000000y3-e3wdkeT7KgSk33DaFM6zsKhoRy3_W3m604C3SoX6G4DkZd_owpCsBUPeG2H400000003mFyWG1FWG180H18WH0P0H0w4H00000000y3-e4S24FR0H0G00?test-tag=327793074243585&amp;stat-id=6&amp;" TargetMode="External"/><Relationship Id="rId15" Type="http://schemas.openxmlformats.org/officeDocument/2006/relationships/hyperlink" Target="https://an.yandex.ru/count/5v_ksdOo6La502i2CG4jTbm00000EDYd7a02I09Wl0Xe173qsl_G0u01khMY_lJsekNw0OW1uC7gbpgG0VI9ee8oc07MawZGCw01flATWZAe0OIIgD0pk06KhQUd6y010jW1yA6D5-01g8NM4-W1EFW1mflUlW680WQO0k35cHUW0hxQd1Uv0k-wqYfjrtHfy0BkrhFJ3lW2We20W834Ie03aVxYYWk80wIkmEeFc0Fsf0YW0mIe0mom0mIm106u1Fy1w0If0lW4tFaSY0NS-HoG1RZ77Q05oEe8g0MHhWUm1P6k1xW5yi47m0MmWIJ81V2J2T05-gS3u0K6y0K1c0QgY-qze0Oug0OuoGP6d6xJvP-tLz46HZ2aIkQVjrUf1obtRC5EBGSCi0U0W90Cq0S2u0U62lW70e080T08keg0WS2GW0BW29-jpWk02W712W0000000F0_s0e2u0g0YNhu2e2r68WB3AeB49pfEO8fTm00j2asEDg21G302u2Z1SWBWDIJ0TaBANTimKuj1mpe2zpv7F0B1eWCmflUlW7e31kO3OA1-W7W3GA93W0000000B0-a0x0X3sO3iQukflT_EVRLw0Em8Gzi0u1eGy00000003mFwWFgUwXqTIfouCCsG-uXvi764JgF-0F0O0GulUZ4v0GswEV_BhCpOjvcX094G0000000F0_-104W144Y141a143eH400000003mFwWHm8Gzi141?test-tag=327793074243585&amp;stat-id=6&amp;" TargetMode="External"/><Relationship Id="rId23" Type="http://schemas.openxmlformats.org/officeDocument/2006/relationships/hyperlink" Target="https://an.yandex.ru/count/5v_ksYY7Ifi502i2CG4jTbm00000EDYd7a02I09Wl0Xe173qsl_G0u01khMY_lJsekNw0OW1uC7gbpgG0VI9ee8oc07MawZGCw01flATWZAe0OIIgD0pk06KhQUd6y01HjW1yA6D5-01g8NM4-W1EFW1mflUlW680WQO0k35cHUW0hxQd1Uv0k-wqYfjrtHfy0BkrhFJ3lW2We20W834Ie03aVxYYWk80wIkmEeFc0Fsf0YW0mIe0mom0mIm106u1Fy1w0If0lW4tFaSY0NS-HoG1RZ77Q05oEe8g0MHhWUm1P6k1xW5yi47m0MmWIJ81V2J2T05-gS3u0K6y0K1c0QgY-qze0Oug0OuoGP6d6xJvP-tLz46HZ2aIkQVjrUf1obtRC5EBGSCi0U0W90Cq0S2u0U62lW70e080T08keg0WS2GW0BW29-jpWk02W712W0000000F0_s0e2u0g0YNhu2e2r68WB3AeB49pfEO8fTm00j2asEDg21G302u2Z1SWBWDIJ0TaBANTimKuj1mpe2zpv7F0B1eWCmflUlW7e31kO3OA1-W7W3GA93W0000000B0-a0x0X3sO3iQukflT_EVRLw0Em8Gzi0u1eGy00000003mFwWFgUwXqTIfouCCsG-uXvi764JgF-0F0O0GulUZ4v0GswEV_BhCpOjvcX094G0000000F0_-104W144Y141a143eH400000003mFwWHm8Gzi141?test-tag=327792000501761&amp;stat-id=6&amp;" TargetMode="External"/><Relationship Id="rId28" Type="http://schemas.openxmlformats.org/officeDocument/2006/relationships/hyperlink" Target="https://an.yandex.ru/count/5v_ksXthY6u501S2CG4jTbm00000EDYd7a02I09Wl0Xe173kiPdW1e01sCIKWWU80RpLf8Wpa07iblMjBfW1aiFCYYoW0UgMzQqkg06UlyoABBW1jCYfend00GBO0VhucnJW0UJvZ1Je0Mhu0T2Athu1Y086e0AWrSm4kGBlkj8gRTTqQV02xjQpqmxu0eA0W820n4gW0mQe0mom0mIu1Fy1w0JO4VW4vRC4Y0NbimIG1UZD1A05WAm1g0MhZm6m1QkF0RW5-fK1m0MLpGd81S2u0j05m43W1LBm1G6O1fZHskC3e0Oug0OuoGP6d6xJvP-tLz46HZ2aIkQVjrUf1obtRC5EBGSCi0U0W90Cq0S2s0S6u0U62lW70e080T08keg0WS2GW0BW2D2gfWA02W712W0000000F0_s0e2u0g0YNhu2e2r68WB3AeB49pfEO8fTm00j2asEDg21G302u2Z1SWBWDIJ0TaBANTimKuj1mpe2-Mp1F0B1eWCq8hUlW7e31kO3OA1-W7W3GA93W000000070za0x0X3sO3iQukflT_EVRLw0Em8Gzi0u1eGy00000003mFwWFgUwXqTIfouCCsG-6Vi2k_xNUF-0F0O0G_fgB4OWGpvVXumMG4DkZd_owpCsBUPeG2H400000003mFyWG1FWG180H18WH0P0H0w4H00000000y3-e4S24FR0H0G00?test-tag=327792000501761&amp;stat-id=6&amp;" TargetMode="External"/><Relationship Id="rId36" Type="http://schemas.openxmlformats.org/officeDocument/2006/relationships/image" Target="media/image4.jpeg"/><Relationship Id="rId10" Type="http://schemas.openxmlformats.org/officeDocument/2006/relationships/hyperlink" Target="https://an.yandex.ru/count/5v_ksY66Bym501e2CG4jTbm00000EDYd7a02I09Wl0Xe173IsTqYW06uyh_yvSJct-S1Y078mDBuD901wBsOp2-O0Tp7f9ike07clPZCBwW1sCUacowu0UYZckWPm042s06Ue8mLu07Ub_SKw042-07mijw-0OW21fW2jjwA5w02YApe1Ra2xxhIActNT6dm0kxMizCE-0A2W820WCHAg0CCi0C4i0G1k0J_0UW4hWFu1FUv5OW5zxaLa0NGi2MW1T_51gW5Zxe5i0MFkWMu1RV02S05i84ao0NmamdG1PEw0k05MF050PW6eA7qKA06EAW6ECa6Hfnkq-MVjrVH1aOmf4hcdxTNgGSfTsp1JYq73B07W82G3D070jW72U07XWhu1mA0207G2BgAW870aC02u0Y4blG2W0e1mGe00000003mFzWA0k0AW8bw-0g0jHY82mog2n2SwJc2ANS00BGfDZZQWWK0m0k0emN82u3Kam7P2obtRC5EBGSCw0ltkHNm2mQ83F2othu1w0mRc0s2WVe1u0q2YGu00000003mFv0Em8Gzc0x6kBgRtVpdsrUW3i24FR0E0Q4F00000000y3-e3wdkeT7KgSk33DaFM6zsKhoRy3_W3m604C3SoX6G4DkZd_owpCsBUPeG2H400000003mFyWG1FWG180H18WH0P0H0w4H00000000y3-e4S24FR0H0G00?test-tag=327792000501761&amp;stat-id=6&amp;" TargetMode="External"/><Relationship Id="rId19" Type="http://schemas.openxmlformats.org/officeDocument/2006/relationships/hyperlink" Target="https://an.yandex.ru/count/5v_ksdOo6La502i2CG4jTbm00000EDYd7a02I09Wl0Xe173qsl_G0u01khMY_lJsekNw0OW1uC7gbpgG0VI9ee8oc07MawZGCw01flATWZAe0OIIgD0pk06KhQUd6y010jW1yA6D5-01g8NM4-W1EFW1mflUlW680WQO0k35cHUW0hxQd1Uv0k-wqYfjrtHfy0BkrhFJ3lW2We20W834Ie03aVxYYWk80wIkmEeFc0Fsf0YW0mIe0mom0mIm106u1Fy1w0If0lW4tFaSY0NS-HoG1RZ77Q05oEe8g0MHhWUm1P6k1xW5yi47m0MmWIJ81V2J2T05-gS3u0K6y0K1c0QgY-qze0Oug0OuoGP6d6xJvP-tLz46HZ2aIkQVjrUf1obtRC5EBGSCi0U0W90Cq0S2u0U62lW70e080T08keg0WS2GW0BW29-jpWk02W712W0000000F0_s0e2u0g0YNhu2e2r68WB3AeB49pfEO8fTm00j2asEDg21G302u2Z1SWBWDIJ0TaBANTimKuj1mpe2zpv7F0B1eWCmflUlW7e31kO3OA1-W7W3GA93W0000000B0-a0x0X3sO3iQukflT_EVRLw0Em8Gzi0u1eGy00000003mFwWFgUwXqTIfouCCsG-uXvi764JgF-0F0O0GulUZ4v0GswEV_BhCpOjvcX094G0000000F0_-104W144Y141a143eH400000003mFwWHm8Gzi141?test-tag=327792000501761&amp;stat-id=6&amp;" TargetMode="External"/><Relationship Id="rId31" Type="http://schemas.openxmlformats.org/officeDocument/2006/relationships/hyperlink" Target="https://an.yandex.ru/count/5v_ksiA4nHe501S2CG4jTbm00000EDYd7a02I09Wl0Xe173kiPdW1e01sCIKWWU80RpLf8Wpa07iblMjBfW1aiFCYYoW0UgMzQqkg06UlyoABBW1jCYfend00GpO0VhucnJW0UJvZ1Je0Mhu0T2Athu1Y086e0AWrSm4kGBlkj8gRTTqQV02xjQpqmxu0eA0W820n4gW0mQe0mom0mIu1Fy1w0JO4VW4vRC4Y0NbimIG1UZD1A05WAm1g0MhZm6m1QkF0RW5-fK1m0MLpGd81S2u0j05m43W1LBm1G6O1fZHskC3e0Oug0OuoGP6d6xJvP-tLz46HZ2aIkQVjrUf1obtRC5EBGSCi0U0W90Cq0S2s0S6u0U62lW70e080T08keg0WS2GW0BW2D2gfWA02W712W0000000F0_s0e2u0g0YNhu2e2r68WB3AeB49pfEO8fTm00j2asEDg21G302u2Z1SWBWDIJ0TaBANTimKuj1mpe2-Mp1F0B1eWCq8hUlW7e31kO3OA1-W7W3GA93W000000070za0x0X3sO3iQukflT_EVRLw0Em8Gzi0u1eGy00000003mFwWFgUwXqTIfouCCsG-6Vi2k_xNUF-0F0O0G_fgB4OWGpvVXumMG4DkZd_owpCsBUPeG2H400000003mFyWG1FWG180H18WH0P0H0w4H00000000y3-e4S24FR0H0G00?test-tag=327792000501761&amp;stat-id=6&amp;" TargetMode="External"/><Relationship Id="rId44" Type="http://schemas.openxmlformats.org/officeDocument/2006/relationships/hyperlink" Target="https://an.yandex.ru/count/5v_kslJ_dr4501e2CG4jTbm00000EDYd7a02I09Wl0Xe172knVJN3801uUt74uW1bxVTyoMG0Pw8ukOVc06u_FVX8A01ceZYvX-e0UgfkzyWk06Ei8R95C01LjW1Y8AH3-01gDpv1-W1p07u0Rwhthu1Y086e0AGZk0CkGBlkj8gRTTqQV02xjQpqmxu0eA0W820n4gW0mYe0mom0mIu1Fy1w0JM0lW4xEGMY0Niv1QG1ONJ5w05yVa6g0N9vGMm1Sdb1RW5ou46m0N0vnp81S2f1z05siq2u0Kzy0K1c0Q2qApp3g06EAW6ECa6Hfnkq-MVjrVH1aOmf4hcdxTNgGSfTsp1JYq73B07W82G3D070jW71k07XWhu1mA0207G2BgAW870a802u0Y8Xx06W0e1mGe00000003mFzWA0k0AW8bw-0g0jHY82mog2n2SwJc2ANS00BGfDZZQWWK0m0k0emN82u3Kam7P2obtRC5EBGSCw0liv1Rm2mQ83Bwhthu1w0mRc0s2WVe1u0q2YGu00000000mF90Em8Gzc0x6kBgRtVpdsrUW3lcaBh0E0Q4F00000000y3-e3wdkeT7KgSk33DaF9699DVVZvJ_W3m604Cg0lGsG4DkZd_owpCsBUPeG4Wa040000000014pCpCpCpFpFyWG1FWG180H18WH0P0H0w4H00000000y3-e4S24FR0H0G00?test-tag=327792000501761&amp;stat-id=6&amp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n.yandex.ru/count/5v_ksY66Bym501e2CG4jTbm00000EDYd7a02I09Wl0Xe173IsTqYW06uyh_yvSJct-S1Y078mDBuD901wBsOp2-O0Tp7f9ike07clPZCBwW1sCUacowu0UYZckWPm042s06Ue8mLu07Ub_SKw042-07mijw-0OW21fW2jjwA5w02YApe1Ra2xxhIActNT6dm0kxMizCE-0A2W820WCHAg0CCi0C4i0G1k0J_0UW4hWFu1FUv5OW5zxaLa0NGi2MW1T_51gW5Zxe5i0MFkWMu1RV02S05i84ao0NmamdG1PEw0k05MF050PW6eA7qKA06EAW6ECa6Hfnkq-MVjrVH1aOmf4hcdxTNgGSfTsp1JYq73B07W82G3D070jW72U07XWhu1mA0207G2BgAW870aC02u0Y4blG2W0e1mGe00000003mFzWA0k0AW8bw-0g0jHY82mog2n2SwJc2ANS00BGfDZZQWWK0m0k0emN82u3Kam7P2obtRC5EBGSCw0ltkHNm2mQ83F2othu1w0mRc0s2WVe1u0q2YGu00000003mFv0Em8Gzc0x6kBgRtVpdsrUW3i24FR0E0Q4F00000000y3-e3wdkeT7KgSk33DaFM6zsKhoRy3_W3m604C3SoX6G4DkZd_owpCsBUPeG2H400000003mFyWG1FWG180H18WH0P0H0w4H00000000y3-e4S24FR0H0G00?test-tag=327792000501761&amp;stat-id=6&amp;" TargetMode="External"/><Relationship Id="rId14" Type="http://schemas.openxmlformats.org/officeDocument/2006/relationships/hyperlink" Target="https://an.yandex.ru/count/5v_ksdrS8qG501e2CG4jTbm00000EDYd7a02I09Wl0Xe173IsTqYW06uyh_yvSJct-S1Y078mDBuD901wBsOp2-O0Tp7f9ike07clPZCBwW1sCUacowu0UYZckWPm05Ms06Ue8mLu07Ub_SKw042-07mijw-0OW21fW2jjwA5w02YApe1Ra2xxhIActNT6dm0kxMizCE-0A2W820WCHAg0CCi0C4i0G1k0J_0UW4hWFu1FUv5OW5zxaLa0NGi2MW1T_51gW5Zxe5i0MFkWMu1RV02S05i84ao0NmamdG1PEw0k05MF050PW6eA7qKA06EAW6ECa6Hfnkq-MVjrVH1aOmf4hcdxTNgGSfTsp1JYq73B07W82G3D070jW72U07XWhu1mA0207G2BgAW870aC02u0Y4blG2W0e1mGe00000003mFzWA0k0AW8bw-0g0jHY82mog2n2SwJc2ANS00BGfDZZQWWK0m0k0emN82u3Kam7P2obtRC5EBGSCw0ltkHNm2mQ83F2othu1w0mRc0s2WVe1u0q2YGu00000003mFv0Em8Gzc0x6kBgRtVpdsrUW3i24FR0E0Q4F00000000y3-e3wdkeT7KgSk33DaFM6zsKhoRy3_W3m604C3SoX6G4DkZd_owpCsBUPeG2H400000003mFyWG1FWG180H18WH0P0H0w4H00000000y3-e4S24FR0H0G00?test-tag=327792000501761&amp;stat-id=6&amp;" TargetMode="External"/><Relationship Id="rId22" Type="http://schemas.openxmlformats.org/officeDocument/2006/relationships/hyperlink" Target="https://an.yandex.ru/count/5v_kseUNzXS502i2CG4jTbm00000EDYd7a02I09Wl0Xe173qsl_G0u01khMY_lJsekNw0OW1uC7gbpgG0VI9ee8oc07MawZGCw01flATWZAe0OIIgD0pk06KhQUd6y01GjW1yA6D5-01g8NM4-W1EFW1mflUlW680WQO0k35cHUW0hxQd1Uv0k-wqYfjrtHfy0BkrhFJ3lW2We20W834Ie03aVxYYWk80wIkmEeFc0Fsf0YW0mIe0mom0mIm106u1Fy1w0If0lW4tFaSY0NS-HoG1RZ77Q05oEe8g0MHhWUm1P6k1xW5yi47m0MmWIJ81V2J2T05-gS3u0K6y0K1c0QgY-qze0Oug0OuoGP6d6xJvP-tLz46HZ2aIkQVjrUf1obtRC5EBGSCi0U0W90Cq0S2u0U62lW70e080T08keg0WS2GW0BW29-jpWk02W712W0000000F0_s0e2u0g0YNhu2e2r68WB3AeB49pfEO8fTm00j2asEDg21G302u2Z1SWBWDIJ0TaBANTimKuj1mpe2zpv7F0B1eWCmflUlW7e31kO3OA1-W7W3GA93W0000000B0-a0x0X3sO3iQukflT_EVRLw0Em8Gzi0u1eGy00000003mFwWFgUwXqTIfouCCsG-uXvi764JgF-0F0O0GulUZ4v0GswEV_BhCpOjvcX094G0000000F0_-104W144Y141a143eH400000003mFwWHm8Gzi141?test-tag=327792000501761&amp;stat-id=6&amp;" TargetMode="External"/><Relationship Id="rId27" Type="http://schemas.openxmlformats.org/officeDocument/2006/relationships/hyperlink" Target="https://an.yandex.ru/count/5v_ksXthY6u501S2CG4jTbm00000EDYd7a02I09Wl0Xe173kiPdW1e01sCIKWWU80RpLf8Wpa07iblMjBfW1aiFCYYoW0UgMzQqkg06UlyoABBW1jCYfend00GBO0VhucnJW0UJvZ1Je0Mhu0T2Athu1Y086e0AWrSm4kGBlkj8gRTTqQV02xjQpqmxu0eA0W820n4gW0mQe0mom0mIu1Fy1w0JO4VW4vRC4Y0NbimIG1UZD1A05WAm1g0MhZm6m1QkF0RW5-fK1m0MLpGd81S2u0j05m43W1LBm1G6O1fZHskC3e0Oug0OuoGP6d6xJvP-tLz46HZ2aIkQVjrUf1obtRC5EBGSCi0U0W90Cq0S2s0S6u0U62lW70e080T08keg0WS2GW0BW2D2gfWA02W712W0000000F0_s0e2u0g0YNhu2e2r68WB3AeB49pfEO8fTm00j2asEDg21G302u2Z1SWBWDIJ0TaBANTimKuj1mpe2-Mp1F0B1eWCq8hUlW7e31kO3OA1-W7W3GA93W000000070za0x0X3sO3iQukflT_EVRLw0Em8Gzi0u1eGy00000003mFwWFgUwXqTIfouCCsG-6Vi2k_xNUF-0F0O0G_fgB4OWGpvVXumMG4DkZd_owpCsBUPeG2H400000003mFyWG1FWG180H18WH0P0H0w4H00000000y3-e4S24FR0H0G00?test-tag=327792000501761&amp;stat-id=6&amp;" TargetMode="External"/><Relationship Id="rId30" Type="http://schemas.openxmlformats.org/officeDocument/2006/relationships/hyperlink" Target="https://an.yandex.ru/count/5v_ksXthY6u501S2CG4jTbm00000EDYd7a02I09Wl0Xe173kiPdW1e01sCIKWWU80RpLf8Wpa07iblMjBfW1aiFCYYoW0UgMzQqkg06UlyoABBW1jCYfend00GBO0VhucnJW0UJvZ1Je0Mhu0T2Athu1Y086e0AWrSm4kGBlkj8gRTTqQV02xjQpqmxu0eA0W820n4gW0mQe0mom0mIu1Fy1w0JO4VW4vRC4Y0NbimIG1UZD1A05WAm1g0MhZm6m1QkF0RW5-fK1m0MLpGd81S2u0j05m43W1LBm1G6O1fZHskC3e0Oug0OuoGP6d6xJvP-tLz46HZ2aIkQVjrUf1obtRC5EBGSCi0U0W90Cq0S2s0S6u0U62lW70e080T08keg0WS2GW0BW2D2gfWA02W712W0000000F0_s0e2u0g0YNhu2e2r68WB3AeB49pfEO8fTm00j2asEDg21G302u2Z1SWBWDIJ0TaBANTimKuj1mpe2-Mp1F0B1eWCq8hUlW7e31kO3OA1-W7W3GA93W000000070za0x0X3sO3iQukflT_EVRLw0Em8Gzi0u1eGy00000003mFwWFgUwXqTIfouCCsG-6Vi2k_xNUF-0F0O0G_fgB4OWGpvVXumMG4DkZd_owpCsBUPeG2H400000003mFyWG1FWG180H18WH0P0H0w4H00000000y3-e4S24FR0H0G00?test-tag=327792000501761&amp;stat-id=6&amp;" TargetMode="External"/><Relationship Id="rId35" Type="http://schemas.openxmlformats.org/officeDocument/2006/relationships/hyperlink" Target="https://an.yandex.ru/count/5v_ksgclUGG501e2CG4jTbm00000EDYd7a02I09Wl0Xe172knVJN3801uUt74uW1bxVTyoMG0Pw8ukOVc06u_FVX8A01ceZYvX-e0UgfkzyWk06Ei8R95C010jW1Y8AH3-01gDpv1-W1p07u0Rwhthu1Y086e0AGZk0CkGBlkj8gRTTqQV02xjQpqmxu0eA0W820n4gW0mYe0mom0mIu1Fy1w0JM0lW4xEGMY0Niv1QG1ONJ5w05yVa6g0N9vGMm1Sdb1RW5ou46m0N0vnp81S2f1z05siq2u0Kzy0K1c0Q2qApp3g06EAW6ECa6Hfnkq-MVjrVH1aOmf4hcdxTNgGSfTsp1JYq73B07W82G3D070jW71k07XWhu1mA0207G2BgAW870a802u0Y8Xx06W0e1mGe00000003mFzWA0k0AW8bw-0g0jHY82mog2n2SwJc2ANS00BGfDZZQWWK0m0k0emN82u3Kam7P2obtRC5EBGSCw0liv1Rm2mQ83Bwhthu1w0mRc0s2WVe1u0q2YGu00000000mF90Em8Gzc0x6kBgRtVpdsrUW3lcaBh0E0Q4F00000000y3-e3wdkeT7KgSk33DaF9699DVVZvJ_W3m604Cg0lGsG4DkZd_owpCsBUPeG4Wa040000000014pCpCpCpFpFyWG1FWG180H18WH0P0H0w4H00000000y3-e4S24FR0H0G00?test-tag=327793074243585&amp;stat-id=6&amp;" TargetMode="External"/><Relationship Id="rId43" Type="http://schemas.openxmlformats.org/officeDocument/2006/relationships/hyperlink" Target="https://an.yandex.ru/count/5v_ksfP5n4G501e2CG4jTbm00000EDYd7a02I09Wl0Xe172knVJN3801uUt74uW1bxVTyoMG0Pw8ukOVc06u_FVX8A01ceZYvX-e0UgfkzyWk06Ei8R95C01HjW1Y8AH3-01gDpv1-W1p07u0Rwhthu1Y086e0AGZk0CkGBlkj8gRTTqQV02xjQpqmxu0eA0W820n4gW0mYe0mom0mIu1Fy1w0JM0lW4xEGMY0Niv1QG1ONJ5w05yVa6g0N9vGMm1Sdb1RW5ou46m0N0vnp81S2f1z05siq2u0Kzy0K1c0Q2qApp3g06EAW6ECa6Hfnkq-MVjrVH1aOmf4hcdxTNgGSfTsp1JYq73B07W82G3D070jW71k07XWhu1mA0207G2BgAW870a802u0Y8Xx06W0e1mGe00000003mFzWA0k0AW8bw-0g0jHY82mog2n2SwJc2ANS00BGfDZZQWWK0m0k0emN82u3Kam7P2obtRC5EBGSCw0liv1Rm2mQ83Bwhthu1w0mRc0s2WVe1u0q2YGu00000000mF90Em8Gzc0x6kBgRtVpdsrUW3lcaBh0E0Q4F00000000y3-e3wdkeT7KgSk33DaF9699DVVZvJ_W3m604Cg0lGsG4DkZd_owpCsBUPeG4Wa040000000014pCpCpCpFpFyWG1FWG180H18WH0P0H0w4H00000000y3-e4S24FR0H0G00?test-tag=327792000501761&amp;stat-id=6&amp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4936</Words>
  <Characters>28137</Characters>
  <Application>Microsoft Office Word</Application>
  <DocSecurity>0</DocSecurity>
  <Lines>234</Lines>
  <Paragraphs>66</Paragraphs>
  <ScaleCrop>false</ScaleCrop>
  <Company/>
  <LinksUpToDate>false</LinksUpToDate>
  <CharactersWithSpaces>33007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2019-02-27T06:24:00Z</dcterms:created>
  <dcterms:modified xsi:type="dcterms:W3CDTF">2019-02-27T06:24:00Z</dcterms:modified>
</cp:coreProperties>
</file>